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8D" w:rsidRDefault="007A198D">
      <w:pPr>
        <w:rPr>
          <w:rFonts w:ascii="Arial" w:hAnsi="Arial"/>
          <w:i/>
          <w:iCs/>
        </w:rPr>
      </w:pPr>
      <w:bookmarkStart w:id="0" w:name="_GoBack"/>
      <w:bookmarkEnd w:id="0"/>
    </w:p>
    <w:p w:rsidR="007A198D" w:rsidRDefault="007A198D">
      <w:pPr>
        <w:rPr>
          <w:rFonts w:ascii="Arial" w:hAnsi="Arial"/>
          <w:i/>
          <w:iCs/>
        </w:rPr>
      </w:pPr>
    </w:p>
    <w:p w:rsidR="007A198D" w:rsidRDefault="007A198D">
      <w:pPr>
        <w:rPr>
          <w:rFonts w:ascii="Arial" w:hAnsi="Arial"/>
          <w:i/>
          <w:iCs/>
        </w:rPr>
      </w:pPr>
    </w:p>
    <w:p w:rsidR="003F4757" w:rsidRPr="00F92C80" w:rsidRDefault="00E07A6A">
      <w:pPr>
        <w:rPr>
          <w:rFonts w:ascii="Arial" w:hAnsi="Arial"/>
          <w:i/>
          <w:iCs/>
        </w:rPr>
      </w:pPr>
      <w:r>
        <w:rPr>
          <w:noProof/>
          <w:lang w:eastAsia="en-GB"/>
        </w:rPr>
        <mc:AlternateContent>
          <mc:Choice Requires="wps">
            <w:drawing>
              <wp:anchor distT="0" distB="0" distL="114300" distR="114300" simplePos="0" relativeHeight="251658752" behindDoc="0" locked="0" layoutInCell="1" allowOverlap="1" wp14:anchorId="1C6D898B" wp14:editId="31424ABA">
                <wp:simplePos x="0" y="0"/>
                <wp:positionH relativeFrom="column">
                  <wp:posOffset>826770</wp:posOffset>
                </wp:positionH>
                <wp:positionV relativeFrom="paragraph">
                  <wp:posOffset>133985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Pr="00755673" w:rsidRDefault="00E86771"/>
                          <w:p w:rsidR="00E86771" w:rsidRPr="00755673" w:rsidRDefault="00584746">
                            <w:pPr>
                              <w:jc w:val="center"/>
                              <w:rPr>
                                <w:rFonts w:ascii="Arial" w:hAnsi="Arial" w:cs="Arial"/>
                                <w:b/>
                                <w:bCs/>
                                <w:color w:val="000000"/>
                                <w:sz w:val="36"/>
                                <w:szCs w:val="36"/>
                              </w:rPr>
                            </w:pPr>
                            <w:r>
                              <w:rPr>
                                <w:rFonts w:ascii="Arial" w:hAnsi="Arial" w:cs="Arial"/>
                                <w:b/>
                                <w:bCs/>
                                <w:color w:val="000000"/>
                                <w:sz w:val="36"/>
                                <w:szCs w:val="36"/>
                              </w:rPr>
                              <w:t>IALA Recommendation R-XX</w:t>
                            </w:r>
                          </w:p>
                          <w:p w:rsidR="00E86771" w:rsidRPr="00755673" w:rsidRDefault="00E86771">
                            <w:pPr>
                              <w:jc w:val="center"/>
                              <w:rPr>
                                <w:rFonts w:ascii="Arial" w:hAnsi="Arial"/>
                                <w:b/>
                                <w:sz w:val="36"/>
                              </w:rPr>
                            </w:pPr>
                          </w:p>
                          <w:p w:rsidR="00E86771" w:rsidRPr="00755673" w:rsidRDefault="00E86771">
                            <w:pPr>
                              <w:jc w:val="center"/>
                              <w:rPr>
                                <w:rFonts w:ascii="Arial" w:hAnsi="Arial"/>
                                <w:b/>
                                <w:sz w:val="36"/>
                              </w:rPr>
                            </w:pPr>
                            <w:r w:rsidRPr="00755673">
                              <w:rPr>
                                <w:rFonts w:ascii="Arial" w:hAnsi="Arial"/>
                                <w:b/>
                                <w:sz w:val="36"/>
                              </w:rPr>
                              <w:t>On</w:t>
                            </w:r>
                          </w:p>
                          <w:p w:rsidR="00E86771" w:rsidRPr="00755673" w:rsidRDefault="00E86771">
                            <w:pPr>
                              <w:jc w:val="center"/>
                              <w:rPr>
                                <w:rFonts w:ascii="Arial" w:hAnsi="Arial"/>
                                <w:b/>
                                <w:sz w:val="48"/>
                              </w:rPr>
                            </w:pPr>
                          </w:p>
                          <w:p w:rsidR="00E86771" w:rsidRPr="00755673" w:rsidRDefault="00584746">
                            <w:pPr>
                              <w:jc w:val="center"/>
                              <w:rPr>
                                <w:rFonts w:ascii="Arial" w:hAnsi="Arial"/>
                                <w:b/>
                                <w:sz w:val="48"/>
                              </w:rPr>
                            </w:pPr>
                            <w:proofErr w:type="gramStart"/>
                            <w:r>
                              <w:rPr>
                                <w:rFonts w:ascii="Arial" w:hAnsi="Arial"/>
                                <w:b/>
                                <w:sz w:val="36"/>
                              </w:rPr>
                              <w:t>xx</w:t>
                            </w:r>
                            <w:proofErr w:type="gramEnd"/>
                          </w:p>
                          <w:p w:rsidR="00E86771" w:rsidRPr="00755673" w:rsidRDefault="00E86771">
                            <w:pPr>
                              <w:jc w:val="center"/>
                              <w:rPr>
                                <w:rFonts w:ascii="Arial" w:hAnsi="Arial"/>
                                <w:b/>
                                <w:sz w:val="40"/>
                              </w:rPr>
                            </w:pPr>
                          </w:p>
                          <w:p w:rsidR="00E86771" w:rsidRPr="00755673" w:rsidRDefault="00584746">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 1</w:t>
                            </w:r>
                            <w:r w:rsidR="00E86771"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2014</w:t>
                            </w:r>
                          </w:p>
                          <w:p w:rsidR="00E86771" w:rsidRPr="00755673" w:rsidRDefault="00E86771">
                            <w:pPr>
                              <w:jc w:val="center"/>
                              <w:rPr>
                                <w:rFonts w:ascii="Arial" w:hAnsi="Arial"/>
                                <w:sz w:val="24"/>
                              </w:rPr>
                            </w:pPr>
                            <w:r w:rsidRPr="00755673">
                              <w:rPr>
                                <w:rFonts w:ascii="Arial" w:hAnsi="Arial" w:cs="Arial"/>
                                <w:b/>
                                <w:bCs/>
                                <w:color w:val="000000"/>
                                <w:sz w:val="28"/>
                                <w:szCs w:val="36"/>
                              </w:rPr>
                              <w:t>(Previous Edition 1.0 – June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65.1pt;margin-top:10.55pt;width:396pt;height:31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6pgwIAABI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" stroked="f">
                <v:textbox>
                  <w:txbxContent>
                    <w:p w:rsidR="00E86771" w:rsidRPr="00755673" w:rsidRDefault="00E86771"/>
                    <w:p w:rsidR="00E86771" w:rsidRPr="00755673" w:rsidRDefault="00584746">
                      <w:pPr>
                        <w:jc w:val="center"/>
                        <w:rPr>
                          <w:rFonts w:ascii="Arial" w:hAnsi="Arial" w:cs="Arial"/>
                          <w:b/>
                          <w:bCs/>
                          <w:color w:val="000000"/>
                          <w:sz w:val="36"/>
                          <w:szCs w:val="36"/>
                        </w:rPr>
                      </w:pPr>
                      <w:r>
                        <w:rPr>
                          <w:rFonts w:ascii="Arial" w:hAnsi="Arial" w:cs="Arial"/>
                          <w:b/>
                          <w:bCs/>
                          <w:color w:val="000000"/>
                          <w:sz w:val="36"/>
                          <w:szCs w:val="36"/>
                        </w:rPr>
                        <w:t>IALA Recommendation R-XX</w:t>
                      </w:r>
                    </w:p>
                    <w:p w:rsidR="00E86771" w:rsidRPr="00755673" w:rsidRDefault="00E86771">
                      <w:pPr>
                        <w:jc w:val="center"/>
                        <w:rPr>
                          <w:rFonts w:ascii="Arial" w:hAnsi="Arial"/>
                          <w:b/>
                          <w:sz w:val="36"/>
                        </w:rPr>
                      </w:pPr>
                    </w:p>
                    <w:p w:rsidR="00E86771" w:rsidRPr="00755673" w:rsidRDefault="00E86771">
                      <w:pPr>
                        <w:jc w:val="center"/>
                        <w:rPr>
                          <w:rFonts w:ascii="Arial" w:hAnsi="Arial"/>
                          <w:b/>
                          <w:sz w:val="36"/>
                        </w:rPr>
                      </w:pPr>
                      <w:r w:rsidRPr="00755673">
                        <w:rPr>
                          <w:rFonts w:ascii="Arial" w:hAnsi="Arial"/>
                          <w:b/>
                          <w:sz w:val="36"/>
                        </w:rPr>
                        <w:t>On</w:t>
                      </w:r>
                    </w:p>
                    <w:p w:rsidR="00E86771" w:rsidRPr="00755673" w:rsidRDefault="00E86771">
                      <w:pPr>
                        <w:jc w:val="center"/>
                        <w:rPr>
                          <w:rFonts w:ascii="Arial" w:hAnsi="Arial"/>
                          <w:b/>
                          <w:sz w:val="48"/>
                        </w:rPr>
                      </w:pPr>
                    </w:p>
                    <w:p w:rsidR="00E86771" w:rsidRPr="00755673" w:rsidRDefault="00584746">
                      <w:pPr>
                        <w:jc w:val="center"/>
                        <w:rPr>
                          <w:rFonts w:ascii="Arial" w:hAnsi="Arial"/>
                          <w:b/>
                          <w:sz w:val="48"/>
                        </w:rPr>
                      </w:pPr>
                      <w:proofErr w:type="gramStart"/>
                      <w:r>
                        <w:rPr>
                          <w:rFonts w:ascii="Arial" w:hAnsi="Arial"/>
                          <w:b/>
                          <w:sz w:val="36"/>
                        </w:rPr>
                        <w:t>xx</w:t>
                      </w:r>
                      <w:proofErr w:type="gramEnd"/>
                    </w:p>
                    <w:p w:rsidR="00E86771" w:rsidRPr="00755673" w:rsidRDefault="00E86771">
                      <w:pPr>
                        <w:jc w:val="center"/>
                        <w:rPr>
                          <w:rFonts w:ascii="Arial" w:hAnsi="Arial"/>
                          <w:b/>
                          <w:sz w:val="40"/>
                        </w:rPr>
                      </w:pPr>
                    </w:p>
                    <w:p w:rsidR="00E86771" w:rsidRPr="00755673" w:rsidRDefault="00584746">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 1</w:t>
                      </w:r>
                      <w:r w:rsidR="00E86771"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2014</w:t>
                      </w:r>
                    </w:p>
                    <w:p w:rsidR="00E86771" w:rsidRPr="00755673" w:rsidRDefault="00E86771">
                      <w:pPr>
                        <w:jc w:val="center"/>
                        <w:rPr>
                          <w:rFonts w:ascii="Arial" w:hAnsi="Arial"/>
                          <w:sz w:val="24"/>
                        </w:rPr>
                      </w:pPr>
                      <w:r w:rsidRPr="00755673">
                        <w:rPr>
                          <w:rFonts w:ascii="Arial" w:hAnsi="Arial" w:cs="Arial"/>
                          <w:b/>
                          <w:bCs/>
                          <w:color w:val="000000"/>
                          <w:sz w:val="28"/>
                          <w:szCs w:val="36"/>
                        </w:rPr>
                        <w:t>(Previous Edition 1.0 – June 2001)</w:t>
                      </w:r>
                    </w:p>
                  </w:txbxContent>
                </v:textbox>
              </v:shape>
            </w:pict>
          </mc:Fallback>
        </mc:AlternateContent>
      </w:r>
      <w:r w:rsidR="00A83950">
        <w:rPr>
          <w:noProof/>
          <w:lang w:eastAsia="en-GB"/>
        </w:rPr>
        <mc:AlternateContent>
          <mc:Choice Requires="wps">
            <w:drawing>
              <wp:anchor distT="0" distB="0" distL="114296" distR="114296" simplePos="0" relativeHeight="251657728" behindDoc="0" locked="0" layoutInCell="1" allowOverlap="1" wp14:anchorId="44FEB04F" wp14:editId="79BE930C">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DC15B7" id="Line 9" o:spid="_x0000_s1026" style="position:absolute;flip:y;z-index:2516577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sidR="00A83950">
        <w:rPr>
          <w:noProof/>
          <w:lang w:eastAsia="en-GB"/>
        </w:rPr>
        <mc:AlternateContent>
          <mc:Choice Requires="wps">
            <w:drawing>
              <wp:anchor distT="0" distB="0" distL="114296" distR="114296" simplePos="0" relativeHeight="251656704" behindDoc="0" locked="0" layoutInCell="1" allowOverlap="1" wp14:anchorId="1F1C3716" wp14:editId="187A070F">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18AD0C" id="Line 8" o:spid="_x0000_s1026" style="position:absolute;flip:y;z-index:2516567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eastAsia="en-GB"/>
        </w:rPr>
        <mc:AlternateContent>
          <mc:Choice Requires="wps">
            <w:drawing>
              <wp:anchor distT="0" distB="0" distL="114300" distR="114300" simplePos="0" relativeHeight="251654656" behindDoc="0" locked="0" layoutInCell="1" allowOverlap="1" wp14:anchorId="0A382293" wp14:editId="269315C7">
                <wp:simplePos x="0" y="0"/>
                <wp:positionH relativeFrom="column">
                  <wp:posOffset>-36195</wp:posOffset>
                </wp:positionH>
                <wp:positionV relativeFrom="paragraph">
                  <wp:posOffset>45882</wp:posOffset>
                </wp:positionV>
                <wp:extent cx="640080" cy="5852160"/>
                <wp:effectExtent l="0" t="0" r="762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2.85pt;margin-top:3.6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" stroked="f">
                <v:textbox style="layout-flow:vertical;mso-layout-flow-alt:bottom-to-top">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eastAsia="en-GB"/>
        </w:rPr>
        <mc:AlternateContent>
          <mc:Choice Requires="wps">
            <w:drawing>
              <wp:anchor distT="0" distB="0" distL="114300" distR="114300" simplePos="0" relativeHeight="251655680" behindDoc="0" locked="0" layoutInCell="1" allowOverlap="1" wp14:anchorId="79FCFEFF" wp14:editId="79CF6E3A">
                <wp:simplePos x="0" y="0"/>
                <wp:positionH relativeFrom="column">
                  <wp:posOffset>-26670</wp:posOffset>
                </wp:positionH>
                <wp:positionV relativeFrom="paragraph">
                  <wp:posOffset>-3054350</wp:posOffset>
                </wp:positionV>
                <wp:extent cx="640080" cy="3017520"/>
                <wp:effectExtent l="0" t="0" r="762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Dz&#10;cj9RhQIAABoFAAAOAAAAAAAAAAAAAAAAAC4CAABkcnMvZTJvRG9jLnhtbFBLAQItABQABgAIAAAA&#10;IQDWc6LY3gAAAAkBAAAPAAAAAAAAAAAAAAAAAN8EAABkcnMvZG93bnJldi54bWxQSwUGAAAAAAQA&#10;BADzAAAA6gUAAAAA&#10;" stroked="f">
                <v:textbox style="layout-flow:vertical;mso-layout-flow-alt:bottom-to-top">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rsidP="00E07A6A">
      <w:pPr>
        <w:jc w:val="center"/>
        <w:rPr>
          <w:rFonts w:ascii="Arial" w:hAnsi="Arial"/>
        </w:rPr>
      </w:pPr>
      <w:r>
        <w:rPr>
          <w:rFonts w:ascii="Arial" w:hAnsi="Arial"/>
        </w:rPr>
        <w:t xml:space="preserve">                         </w:t>
      </w:r>
      <w:r>
        <w:rPr>
          <w:noProof/>
          <w:lang w:eastAsia="en-GB"/>
        </w:rPr>
        <w:drawing>
          <wp:inline distT="0" distB="0" distL="0" distR="0" wp14:anchorId="179CEC19" wp14:editId="7A1A3453">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eastAsia="en-GB"/>
        </w:rPr>
        <mc:AlternateContent>
          <mc:Choice Requires="wps">
            <w:drawing>
              <wp:anchor distT="0" distB="0" distL="114300" distR="114300" simplePos="0" relativeHeight="251660800" behindDoc="0" locked="0" layoutInCell="1" allowOverlap="1" wp14:anchorId="75C7AD82" wp14:editId="0858594E">
                <wp:simplePos x="0" y="0"/>
                <wp:positionH relativeFrom="column">
                  <wp:posOffset>1007745</wp:posOffset>
                </wp:positionH>
                <wp:positionV relativeFrom="paragraph">
                  <wp:posOffset>-542290</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 xml:space="preserve">10, rue des </w:t>
                            </w:r>
                            <w:proofErr w:type="spellStart"/>
                            <w:r>
                              <w:rPr>
                                <w:color w:val="000000"/>
                                <w:szCs w:val="18"/>
                                <w:lang w:val="fr-FR"/>
                              </w:rPr>
                              <w:t>Gaudines</w:t>
                            </w:r>
                            <w:proofErr w:type="spellEnd"/>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 xml:space="preserve">Telephone: +33 1 34 51 70 </w:t>
                            </w:r>
                            <w:proofErr w:type="gramStart"/>
                            <w:r>
                              <w:rPr>
                                <w:color w:val="000000"/>
                                <w:szCs w:val="18"/>
                              </w:rPr>
                              <w:t>01  Fax</w:t>
                            </w:r>
                            <w:proofErr w:type="gramEnd"/>
                            <w:r>
                              <w:rPr>
                                <w:color w:val="000000"/>
                                <w:szCs w:val="18"/>
                              </w:rPr>
                              <w:t>:  +33 1 34 51 82 05</w:t>
                            </w:r>
                          </w:p>
                          <w:p w:rsidR="00E07A6A" w:rsidRDefault="00E07A6A" w:rsidP="00E07A6A">
                            <w:pPr>
                              <w:autoSpaceDE w:val="0"/>
                              <w:autoSpaceDN w:val="0"/>
                              <w:adjustRightInd w:val="0"/>
                              <w:jc w:val="center"/>
                              <w:rPr>
                                <w:color w:val="000000"/>
                                <w:sz w:val="18"/>
                                <w:szCs w:val="18"/>
                                <w:lang w:val="fr-FR"/>
                              </w:rPr>
                            </w:pPr>
                            <w:proofErr w:type="gramStart"/>
                            <w:r>
                              <w:rPr>
                                <w:color w:val="000000"/>
                                <w:szCs w:val="18"/>
                              </w:rPr>
                              <w:t>e-mail</w:t>
                            </w:r>
                            <w:proofErr w:type="gramEnd"/>
                            <w:r>
                              <w:rPr>
                                <w:color w:val="000000"/>
                                <w:szCs w:val="18"/>
                              </w:rPr>
                              <w:t xml:space="preserve">:  </w:t>
                            </w:r>
                            <w:hyperlink r:id="rId10"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1" w:history="1">
                              <w:r w:rsidRPr="00126198">
                                <w:rPr>
                                  <w:rStyle w:val="Hyperlink"/>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margin-left:79.35pt;margin-top:-42.7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" filled="f" fillcolor="#0c9" stroked="f">
                <v:textbo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 xml:space="preserve">10, rue des </w:t>
                      </w:r>
                      <w:proofErr w:type="spellStart"/>
                      <w:r>
                        <w:rPr>
                          <w:color w:val="000000"/>
                          <w:szCs w:val="18"/>
                          <w:lang w:val="fr-FR"/>
                        </w:rPr>
                        <w:t>Gaudines</w:t>
                      </w:r>
                      <w:proofErr w:type="spellEnd"/>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 xml:space="preserve">Telephone: +33 1 34 51 70 </w:t>
                      </w:r>
                      <w:proofErr w:type="gramStart"/>
                      <w:r>
                        <w:rPr>
                          <w:color w:val="000000"/>
                          <w:szCs w:val="18"/>
                        </w:rPr>
                        <w:t>01  Fax</w:t>
                      </w:r>
                      <w:proofErr w:type="gramEnd"/>
                      <w:r>
                        <w:rPr>
                          <w:color w:val="000000"/>
                          <w:szCs w:val="18"/>
                        </w:rPr>
                        <w:t>:  +33 1 34 51 82 05</w:t>
                      </w:r>
                    </w:p>
                    <w:p w:rsidR="00E07A6A" w:rsidRDefault="00E07A6A" w:rsidP="00E07A6A">
                      <w:pPr>
                        <w:autoSpaceDE w:val="0"/>
                        <w:autoSpaceDN w:val="0"/>
                        <w:adjustRightInd w:val="0"/>
                        <w:jc w:val="center"/>
                        <w:rPr>
                          <w:color w:val="000000"/>
                          <w:sz w:val="18"/>
                          <w:szCs w:val="18"/>
                          <w:lang w:val="fr-FR"/>
                        </w:rPr>
                      </w:pPr>
                      <w:proofErr w:type="gramStart"/>
                      <w:r>
                        <w:rPr>
                          <w:color w:val="000000"/>
                          <w:szCs w:val="18"/>
                        </w:rPr>
                        <w:t>e-mail</w:t>
                      </w:r>
                      <w:proofErr w:type="gramEnd"/>
                      <w:r>
                        <w:rPr>
                          <w:color w:val="000000"/>
                          <w:szCs w:val="18"/>
                        </w:rPr>
                        <w:t xml:space="preserve">:  </w:t>
                      </w:r>
                      <w:hyperlink r:id="rId12"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3" w:history="1">
                        <w:r w:rsidRPr="00126198">
                          <w:rPr>
                            <w:rStyle w:val="Hyperlink"/>
                            <w:szCs w:val="18"/>
                          </w:rPr>
                          <w:t>www.iala-aism.org</w:t>
                        </w:r>
                      </w:hyperlink>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le"/>
      </w:pPr>
      <w:r>
        <w:t>Document Revisions</w:t>
      </w:r>
    </w:p>
    <w:p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3F4757">
            <w:pPr>
              <w:pStyle w:val="BodyText"/>
              <w:ind w:left="120"/>
              <w:rPr>
                <w:sz w:val="24"/>
              </w:rPr>
            </w:pPr>
          </w:p>
        </w:tc>
        <w:tc>
          <w:tcPr>
            <w:tcW w:w="3360" w:type="dxa"/>
          </w:tcPr>
          <w:p w:rsidR="003F4757" w:rsidRPr="00637A57" w:rsidRDefault="003F4757">
            <w:pPr>
              <w:pStyle w:val="BodyText"/>
              <w:spacing w:after="0"/>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rsidP="005A5EBD">
            <w:pPr>
              <w:pStyle w:val="BodyText"/>
              <w:rPr>
                <w:sz w:val="24"/>
              </w:rPr>
            </w:pPr>
          </w:p>
        </w:tc>
        <w:tc>
          <w:tcPr>
            <w:tcW w:w="3360" w:type="dxa"/>
          </w:tcPr>
          <w:p w:rsidR="005A5EBD" w:rsidRPr="00637A57" w:rsidRDefault="005A5EBD" w:rsidP="005A5EBD">
            <w:pPr>
              <w:pStyle w:val="BodyText"/>
              <w:rPr>
                <w:sz w:val="24"/>
              </w:rPr>
            </w:pPr>
          </w:p>
        </w:tc>
        <w:tc>
          <w:tcPr>
            <w:tcW w:w="4161" w:type="dxa"/>
          </w:tcPr>
          <w:p w:rsidR="005A5EBD" w:rsidRPr="00637A57" w:rsidRDefault="005A5EBD">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Recommendation on </w:t>
      </w:r>
      <w:r w:rsidR="00584746" w:rsidRPr="00584746">
        <w:rPr>
          <w:rFonts w:ascii="Arial" w:hAnsi="Arial"/>
          <w:b/>
          <w:sz w:val="28"/>
        </w:rPr>
        <w:t>PNT relevant services &amp; systems that can contribute to Resilient PNT</w:t>
      </w:r>
    </w:p>
    <w:p w:rsidR="003F4757" w:rsidRDefault="003F4757">
      <w:pPr>
        <w:pStyle w:val="BodyText"/>
        <w:rPr>
          <w:rFonts w:ascii="Arial" w:hAnsi="Arial"/>
          <w:b/>
          <w:sz w:val="28"/>
        </w:rPr>
      </w:pPr>
    </w:p>
    <w:p w:rsidR="003F4757" w:rsidRPr="00824EE0" w:rsidRDefault="003F4757">
      <w:pPr>
        <w:pStyle w:val="BodyText"/>
        <w:rPr>
          <w:rFonts w:ascii="Arial" w:hAnsi="Arial"/>
          <w:b/>
          <w:sz w:val="28"/>
        </w:rPr>
      </w:pPr>
      <w:r w:rsidRPr="00824EE0">
        <w:rPr>
          <w:rFonts w:ascii="Arial" w:hAnsi="Arial"/>
          <w:b/>
          <w:sz w:val="28"/>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w:t>
      </w:r>
      <w:proofErr w:type="gramStart"/>
      <w:r w:rsidRPr="00284152">
        <w:rPr>
          <w:rFonts w:ascii="Arial" w:hAnsi="Arial"/>
          <w:sz w:val="24"/>
        </w:rPr>
        <w:t>A.915(</w:t>
      </w:r>
      <w:proofErr w:type="gramEnd"/>
      <w:r w:rsidRPr="00284152">
        <w:rPr>
          <w:rFonts w:ascii="Arial" w:hAnsi="Arial"/>
          <w:sz w:val="24"/>
        </w:rPr>
        <w:t xml:space="preserve">22) on Maritime Policy for the Future Global Navigation Satellite System (GNSS), and </w:t>
      </w:r>
      <w:bookmarkStart w:id="1" w:name="OLE_LINK4"/>
      <w:r w:rsidRPr="00284152">
        <w:rPr>
          <w:rFonts w:ascii="Arial" w:hAnsi="Arial"/>
          <w:sz w:val="24"/>
        </w:rPr>
        <w:t xml:space="preserve">A.1046 (27) </w:t>
      </w:r>
      <w:bookmarkEnd w:id="1"/>
      <w:r w:rsidRPr="00284152">
        <w:rPr>
          <w:rFonts w:ascii="Arial" w:hAnsi="Arial"/>
          <w:sz w:val="24"/>
        </w:rPr>
        <w:t>on World Wide Radionavigation System,</w:t>
      </w:r>
    </w:p>
    <w:p w:rsidR="00584746" w:rsidRDefault="00584746" w:rsidP="006969DE">
      <w:pPr>
        <w:ind w:left="426" w:right="-45"/>
        <w:jc w:val="both"/>
        <w:rPr>
          <w:rFonts w:ascii="Arial" w:hAnsi="Arial"/>
          <w:sz w:val="24"/>
        </w:rPr>
      </w:pPr>
    </w:p>
    <w:p w:rsidR="00584746" w:rsidRPr="00584746" w:rsidRDefault="00584746" w:rsidP="006969DE">
      <w:pPr>
        <w:ind w:left="426" w:right="-45"/>
        <w:jc w:val="both"/>
        <w:rPr>
          <w:rFonts w:ascii="Arial" w:hAnsi="Arial"/>
          <w:sz w:val="24"/>
        </w:rPr>
      </w:pPr>
      <w:r w:rsidRPr="00284152">
        <w:rPr>
          <w:rFonts w:ascii="Arial" w:hAnsi="Arial"/>
          <w:b/>
          <w:sz w:val="24"/>
        </w:rPr>
        <w:t>NOTING FURTHER</w:t>
      </w:r>
      <w:r>
        <w:rPr>
          <w:rFonts w:ascii="Arial" w:hAnsi="Arial"/>
          <w:b/>
          <w:sz w:val="24"/>
        </w:rPr>
        <w:t xml:space="preserve"> </w:t>
      </w:r>
      <w:r>
        <w:rPr>
          <w:rFonts w:ascii="Arial" w:hAnsi="Arial"/>
          <w:sz w:val="24"/>
        </w:rPr>
        <w:t xml:space="preserve">IMO SIP recommendation for resilient PNT “include text from reference” as reported in NCSR1, Report, </w:t>
      </w:r>
      <w:proofErr w:type="gramStart"/>
      <w:r>
        <w:rPr>
          <w:rFonts w:ascii="Arial" w:hAnsi="Arial"/>
          <w:sz w:val="24"/>
        </w:rPr>
        <w:t>Annex</w:t>
      </w:r>
      <w:proofErr w:type="gramEnd"/>
      <w:r>
        <w:rPr>
          <w:rFonts w:ascii="Arial" w:hAnsi="Arial"/>
          <w:sz w:val="24"/>
        </w:rPr>
        <w:t xml:space="preserve"> 7.</w:t>
      </w:r>
    </w:p>
    <w:p w:rsidR="00584746" w:rsidRPr="00284152" w:rsidRDefault="00584746" w:rsidP="006969DE">
      <w:pPr>
        <w:ind w:left="426" w:right="-45"/>
        <w:jc w:val="both"/>
        <w:rPr>
          <w:rFonts w:ascii="Arial" w:hAnsi="Arial"/>
          <w:sz w:val="24"/>
        </w:rPr>
      </w:pPr>
    </w:p>
    <w:p w:rsidR="00584746" w:rsidRDefault="00584746" w:rsidP="00584746">
      <w:pPr>
        <w:pStyle w:val="BodyText"/>
        <w:ind w:left="284"/>
        <w:rPr>
          <w:rFonts w:ascii="Arial" w:hAnsi="Arial"/>
          <w:sz w:val="24"/>
        </w:rPr>
      </w:pPr>
      <w:r w:rsidRPr="00584746">
        <w:rPr>
          <w:rFonts w:ascii="Arial" w:hAnsi="Arial"/>
          <w:sz w:val="24"/>
        </w:rPr>
        <w:t>NOTING that Existing and future Global Navigation Satellite Systems (GNSS) like GPS, GLONASS and GALILEO</w:t>
      </w:r>
      <w:r>
        <w:rPr>
          <w:rFonts w:ascii="Arial" w:hAnsi="Arial"/>
          <w:sz w:val="24"/>
        </w:rPr>
        <w:t xml:space="preserve"> </w:t>
      </w:r>
      <w:r w:rsidRPr="00584746">
        <w:rPr>
          <w:rFonts w:ascii="Arial" w:hAnsi="Arial"/>
          <w:sz w:val="24"/>
        </w:rPr>
        <w:t>are strategic key elements f</w:t>
      </w:r>
      <w:r>
        <w:rPr>
          <w:rFonts w:ascii="Arial" w:hAnsi="Arial"/>
          <w:sz w:val="24"/>
        </w:rPr>
        <w:t xml:space="preserve">or resilient PNT data provision, and that terrestrial services and augmentation services, and other ship based sensors, should be considered as </w:t>
      </w:r>
      <w:r w:rsidRPr="00584746">
        <w:rPr>
          <w:rFonts w:ascii="Arial" w:hAnsi="Arial"/>
          <w:sz w:val="24"/>
        </w:rPr>
        <w:t>candidates to improve performance and achieve resilient PNT</w:t>
      </w:r>
      <w:r>
        <w:rPr>
          <w:rFonts w:ascii="Arial" w:hAnsi="Arial"/>
          <w:sz w:val="24"/>
        </w:rPr>
        <w:t>.</w:t>
      </w:r>
    </w:p>
    <w:p w:rsidR="00584746" w:rsidRDefault="00584746" w:rsidP="00584746">
      <w:pPr>
        <w:pStyle w:val="BodyText"/>
        <w:ind w:left="284"/>
        <w:rPr>
          <w:rFonts w:ascii="Arial" w:hAnsi="Arial"/>
          <w:sz w:val="24"/>
        </w:rPr>
      </w:pPr>
      <w:proofErr w:type="gramStart"/>
      <w:r>
        <w:rPr>
          <w:rFonts w:ascii="Arial" w:hAnsi="Arial"/>
          <w:sz w:val="24"/>
        </w:rPr>
        <w:t>NOTING that different applications will require different service levels and therefore different levels of resilience, a scalable approach to resilient PNT is recommended; one that may be different for different users.</w:t>
      </w:r>
      <w:proofErr w:type="gramEnd"/>
    </w:p>
    <w:p w:rsidR="00584746" w:rsidRPr="00584746" w:rsidRDefault="00584746" w:rsidP="00584746">
      <w:pPr>
        <w:pStyle w:val="BodyText"/>
        <w:ind w:left="284"/>
        <w:rPr>
          <w:rFonts w:ascii="Arial" w:hAnsi="Arial"/>
          <w:sz w:val="24"/>
        </w:rPr>
      </w:pPr>
    </w:p>
    <w:p w:rsidR="00584746" w:rsidRDefault="00584746" w:rsidP="00584746">
      <w:pPr>
        <w:pStyle w:val="BodyText"/>
        <w:ind w:left="284"/>
      </w:pPr>
    </w:p>
    <w:p w:rsidR="00584746" w:rsidRDefault="00584746" w:rsidP="00584746">
      <w:pPr>
        <w:pStyle w:val="BodyText"/>
        <w:ind w:left="284"/>
      </w:pPr>
      <w:proofErr w:type="gramStart"/>
      <w:r>
        <w:t>and</w:t>
      </w:r>
      <w:proofErr w:type="gramEnd"/>
      <w:r>
        <w:t xml:space="preserve"> safety</w:t>
      </w:r>
      <w:r w:rsidRPr="00087A62">
        <w:t xml:space="preserve"> (augmentation services: e.g. IALA Beacon DGNSS, </w:t>
      </w:r>
      <w:r>
        <w:t xml:space="preserve">AIS </w:t>
      </w:r>
      <w:r w:rsidRPr="00980BB2">
        <w:rPr>
          <w:bCs/>
        </w:rPr>
        <w:t>DGNSS</w:t>
      </w:r>
      <w:r>
        <w:t xml:space="preserve">, </w:t>
      </w:r>
      <w:r w:rsidRPr="00087A62">
        <w:t xml:space="preserve">RTK) or to ensure backup functionality (backup services: e.g. </w:t>
      </w:r>
      <w:proofErr w:type="spellStart"/>
      <w:r w:rsidRPr="00087A62">
        <w:t>eLORAN</w:t>
      </w:r>
      <w:proofErr w:type="spellEnd"/>
      <w:r w:rsidRPr="00087A62">
        <w:t xml:space="preserve">, R-Mode) respectively to GNSS. </w:t>
      </w:r>
    </w:p>
    <w:p w:rsidR="00584746" w:rsidRDefault="00584746" w:rsidP="00584746">
      <w:pPr>
        <w:pStyle w:val="BodyText"/>
        <w:numPr>
          <w:ilvl w:val="0"/>
          <w:numId w:val="65"/>
        </w:numPr>
        <w:spacing w:before="0"/>
        <w:jc w:val="both"/>
      </w:pPr>
      <w:r>
        <w:t>The interoperability and compatibility of space-based and terrestrial services support their</w:t>
      </w:r>
      <w:r w:rsidRPr="00087A62">
        <w:t xml:space="preserve"> alternatively or complementary </w:t>
      </w:r>
      <w:r>
        <w:t xml:space="preserve">application </w:t>
      </w:r>
      <w:r w:rsidRPr="00087A62">
        <w:t xml:space="preserve">for </w:t>
      </w:r>
      <w:r>
        <w:t>resilient PNT data provision.</w:t>
      </w:r>
    </w:p>
    <w:p w:rsidR="00584746" w:rsidRPr="00414F8B" w:rsidRDefault="00584746" w:rsidP="00584746">
      <w:pPr>
        <w:pStyle w:val="BodyText"/>
      </w:pPr>
      <w:r>
        <w:t xml:space="preserve">From references such as </w:t>
      </w:r>
      <w:r w:rsidRPr="00E86CB6">
        <w:t xml:space="preserve">[IMO </w:t>
      </w:r>
      <w:proofErr w:type="gramStart"/>
      <w:r w:rsidRPr="004A6B99">
        <w:t>MSC.112(</w:t>
      </w:r>
      <w:proofErr w:type="gramEnd"/>
      <w:r w:rsidRPr="004A6B99">
        <w:t>73)]</w:t>
      </w:r>
      <w:r>
        <w:t xml:space="preserve">, </w:t>
      </w:r>
      <w:r w:rsidRPr="004A6B99">
        <w:t>[IMO MSC.113(73)]</w:t>
      </w:r>
      <w:r>
        <w:t xml:space="preserve">, </w:t>
      </w:r>
      <w:r w:rsidRPr="004A6B99">
        <w:t>[IMO MSC.114(73)]</w:t>
      </w:r>
      <w:r>
        <w:t>,</w:t>
      </w:r>
      <w:r w:rsidRPr="00414F8B">
        <w:t xml:space="preserve"> </w:t>
      </w:r>
      <w:r w:rsidRPr="004A6B99">
        <w:t>[IMO MSC.115(73)]</w:t>
      </w:r>
      <w:r>
        <w:t xml:space="preserve">, and </w:t>
      </w:r>
      <w:r w:rsidRPr="004A6B99">
        <w:t>[IMO MSC.233(83)]</w:t>
      </w:r>
      <w:r>
        <w:t>:</w:t>
      </w:r>
    </w:p>
    <w:p w:rsidR="00584746" w:rsidRDefault="00584746" w:rsidP="00584746">
      <w:pPr>
        <w:pStyle w:val="Bullet1"/>
      </w:pPr>
      <w:r w:rsidRPr="00E86CB6">
        <w:t>Several performance standards for ship borne GNSS and DGNSS receivers were developed and approved by IMO in the last decade: GPS</w:t>
      </w:r>
      <w:r>
        <w:t>/</w:t>
      </w:r>
      <w:r w:rsidRPr="004A6B99">
        <w:t>GLONASS, DGPS</w:t>
      </w:r>
      <w:r>
        <w:t>/</w:t>
      </w:r>
      <w:r w:rsidRPr="004A6B99">
        <w:t>DGLONASS, combined GPS/GLONASS, and GALILEO.</w:t>
      </w:r>
    </w:p>
    <w:p w:rsidR="006969DE" w:rsidRDefault="00584746" w:rsidP="00584746">
      <w:pPr>
        <w:ind w:left="426" w:right="368"/>
        <w:jc w:val="both"/>
      </w:pPr>
      <w:r>
        <w:t xml:space="preserve">A </w:t>
      </w:r>
      <w:r w:rsidRPr="00C3277D">
        <w:t xml:space="preserve">logical consequence of this </w:t>
      </w:r>
      <w:r>
        <w:t xml:space="preserve">sensor related </w:t>
      </w:r>
      <w:r w:rsidRPr="00C3277D">
        <w:t xml:space="preserve">standardisation process is the preparation of </w:t>
      </w:r>
      <w:r>
        <w:t>PS</w:t>
      </w:r>
      <w:r w:rsidRPr="00C3277D">
        <w:t xml:space="preserve"> for multi-system </w:t>
      </w:r>
      <w:proofErr w:type="spellStart"/>
      <w:r w:rsidRPr="00C3277D">
        <w:t>shipborne</w:t>
      </w:r>
      <w:proofErr w:type="spellEnd"/>
      <w:r w:rsidRPr="00C3277D">
        <w:t xml:space="preserve"> radio navig</w:t>
      </w:r>
      <w:r w:rsidRPr="00DE0CB6">
        <w:t>ation receivers</w:t>
      </w:r>
      <w:r>
        <w:t xml:space="preserve"> considering the progress in GNSS and equipment</w:t>
      </w:r>
    </w:p>
    <w:p w:rsidR="00584746" w:rsidRPr="00284152" w:rsidRDefault="00584746" w:rsidP="00584746">
      <w:pPr>
        <w:ind w:left="426" w:right="368"/>
        <w:jc w:val="both"/>
        <w:rPr>
          <w:rFonts w:ascii="Arial" w:hAnsi="Arial"/>
          <w:sz w:val="24"/>
        </w:rPr>
      </w:pPr>
    </w:p>
    <w:p w:rsidR="006969DE" w:rsidRPr="00284152" w:rsidRDefault="006969DE" w:rsidP="006969DE">
      <w:pPr>
        <w:ind w:left="426" w:right="-45"/>
        <w:jc w:val="both"/>
        <w:rPr>
          <w:rFonts w:ascii="Arial" w:hAnsi="Arial"/>
          <w:sz w:val="24"/>
        </w:rPr>
      </w:pPr>
      <w:bookmarkStart w:id="2" w:name="OLE_LINK1"/>
      <w:bookmarkStart w:id="3" w:name="OLE_LINK2"/>
      <w:r w:rsidRPr="00284152">
        <w:rPr>
          <w:rFonts w:ascii="Arial" w:hAnsi="Arial"/>
          <w:b/>
          <w:sz w:val="24"/>
        </w:rPr>
        <w:t xml:space="preserve">NOTING FURTHER </w:t>
      </w:r>
      <w:bookmarkEnd w:id="2"/>
      <w:bookmarkEnd w:id="3"/>
      <w:r w:rsidRPr="00284152">
        <w:rPr>
          <w:rFonts w:ascii="Arial" w:hAnsi="Arial"/>
          <w:sz w:val="24"/>
        </w:rPr>
        <w:t>ITU-R Recommendation M.823-</w:t>
      </w:r>
      <w:r w:rsidR="00755673">
        <w:rPr>
          <w:rFonts w:ascii="Arial" w:hAnsi="Arial"/>
          <w:sz w:val="24"/>
        </w:rPr>
        <w:t>3</w:t>
      </w:r>
      <w:r w:rsidR="00136A6B">
        <w:rPr>
          <w:rFonts w:ascii="Arial" w:hAnsi="Arial"/>
          <w:sz w:val="24"/>
        </w:rPr>
        <w:t xml:space="preserve"> </w:t>
      </w:r>
      <w:r w:rsidRPr="00284152">
        <w:rPr>
          <w:rFonts w:ascii="Arial" w:hAnsi="Arial"/>
          <w:sz w:val="24"/>
        </w:rPr>
        <w:t>on the Technical characteristics of differential transmissions for Global Navigation Satellite Systems (GNSS) from maritime radio DGNSS sites in the frequency band 285-325 kHz (283.5-315 kHz in Region 1),</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 xml:space="preserve">the need to ensure that Differential GNSS (DGNSS) services in the frequency band 283.5 kHz – 325 kHz are operated in accordance with certain </w:t>
      </w:r>
      <w:r w:rsidRPr="00284152">
        <w:rPr>
          <w:rFonts w:ascii="Arial" w:hAnsi="Arial"/>
          <w:sz w:val="24"/>
        </w:rPr>
        <w:lastRenderedPageBreak/>
        <w:t>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hanging="1440"/>
        <w:jc w:val="both"/>
        <w:rPr>
          <w:rFonts w:ascii="Arial" w:hAnsi="Arial"/>
          <w:sz w:val="24"/>
        </w:rPr>
      </w:pPr>
    </w:p>
    <w:p w:rsidR="006969DE" w:rsidRPr="00284152" w:rsidDel="006D3724" w:rsidRDefault="006969DE" w:rsidP="006969DE">
      <w:pPr>
        <w:ind w:left="426" w:right="-45"/>
        <w:jc w:val="both"/>
        <w:rPr>
          <w:del w:id="4" w:author="mhoppe" w:date="2015-04-21T16:31:00Z"/>
          <w:rFonts w:ascii="Arial" w:hAnsi="Arial"/>
          <w:sz w:val="24"/>
        </w:rPr>
      </w:pPr>
      <w:del w:id="5" w:author="mhoppe" w:date="2015-04-21T16:31:00Z">
        <w:r w:rsidRPr="00284152" w:rsidDel="006D3724">
          <w:rPr>
            <w:rFonts w:ascii="Arial" w:hAnsi="Arial"/>
            <w:b/>
            <w:sz w:val="24"/>
          </w:rPr>
          <w:delText xml:space="preserve">ADOPTS </w:delText>
        </w:r>
        <w:r w:rsidRPr="00284152" w:rsidDel="006D3724">
          <w:rPr>
            <w:rFonts w:ascii="Arial" w:hAnsi="Arial"/>
            <w:sz w:val="24"/>
          </w:rPr>
          <w:delText xml:space="preserve">the </w:delText>
        </w:r>
      </w:del>
      <w:del w:id="6" w:author="mhoppe" w:date="2015-04-21T14:41:00Z">
        <w:r w:rsidRPr="00284152" w:rsidDel="00E86771">
          <w:rPr>
            <w:rFonts w:ascii="Arial" w:hAnsi="Arial"/>
            <w:sz w:val="24"/>
          </w:rPr>
          <w:delText xml:space="preserve">Minimum </w:delText>
        </w:r>
      </w:del>
      <w:del w:id="7" w:author="mhoppe" w:date="2015-04-21T16:31:00Z">
        <w:r w:rsidRPr="00284152" w:rsidDel="006D3724">
          <w:rPr>
            <w:rFonts w:ascii="Arial" w:hAnsi="Arial"/>
            <w:sz w:val="24"/>
          </w:rPr>
          <w:delText xml:space="preserve">Standards for the Performance and Monitoring of DGNSS Services in the frequency band 283.5 – 325 kHz </w:delText>
        </w:r>
      </w:del>
      <w:del w:id="8" w:author="mhoppe" w:date="2015-04-21T14:47:00Z">
        <w:r w:rsidRPr="00284152" w:rsidDel="00342AF3">
          <w:rPr>
            <w:rFonts w:ascii="Arial" w:hAnsi="Arial"/>
            <w:sz w:val="24"/>
          </w:rPr>
          <w:delText xml:space="preserve">set out in the annex of this recommendation; </w:delText>
        </w:r>
      </w:del>
      <w:del w:id="9" w:author="mhoppe" w:date="2015-04-21T16:31:00Z">
        <w:r w:rsidRPr="00284152" w:rsidDel="006D3724">
          <w:rPr>
            <w:rFonts w:ascii="Arial" w:hAnsi="Arial"/>
            <w:sz w:val="24"/>
          </w:rPr>
          <w:delText>and</w:delText>
        </w:r>
      </w:del>
    </w:p>
    <w:p w:rsidR="006969DE" w:rsidRPr="00284152" w:rsidRDefault="006969DE" w:rsidP="006969DE">
      <w:pPr>
        <w:ind w:left="426" w:right="-45"/>
        <w:jc w:val="both"/>
        <w:rPr>
          <w:rFonts w:ascii="Arial" w:hAnsi="Arial"/>
          <w:sz w:val="24"/>
        </w:rPr>
      </w:pPr>
      <w:del w:id="10" w:author="mhoppe" w:date="2015-04-21T16:31:00Z">
        <w:r w:rsidRPr="00284152" w:rsidDel="006D3724">
          <w:rPr>
            <w:rFonts w:ascii="Arial" w:hAnsi="Arial"/>
            <w:sz w:val="24"/>
          </w:rPr>
          <w:delText xml:space="preserve"> </w:delText>
        </w:r>
      </w:del>
    </w:p>
    <w:p w:rsidR="00342AF3" w:rsidRPr="00250C78" w:rsidRDefault="006969DE" w:rsidP="006969DE">
      <w:pPr>
        <w:ind w:left="426" w:right="-45"/>
        <w:jc w:val="both"/>
        <w:rPr>
          <w:ins w:id="11" w:author="mhoppe" w:date="2015-04-21T14:53:00Z"/>
          <w:rFonts w:ascii="Arial" w:hAnsi="Arial"/>
          <w:sz w:val="24"/>
          <w:rPrChange w:id="12" w:author="mhoppe" w:date="2015-04-21T14:59:00Z">
            <w:rPr>
              <w:ins w:id="13" w:author="mhoppe" w:date="2015-04-21T14:53:00Z"/>
              <w:rFonts w:ascii="Arial" w:hAnsi="Arial"/>
              <w:b/>
              <w:sz w:val="24"/>
            </w:rPr>
          </w:rPrChange>
        </w:rPr>
      </w:pPr>
      <w:proofErr w:type="gramStart"/>
      <w:r w:rsidRPr="00284152">
        <w:rPr>
          <w:rFonts w:ascii="Arial" w:hAnsi="Arial"/>
          <w:b/>
          <w:sz w:val="24"/>
        </w:rPr>
        <w:t>RECOMMENDS</w:t>
      </w:r>
      <w:ins w:id="14" w:author="mhoppe" w:date="2015-04-21T14:41:00Z">
        <w:r w:rsidR="00E86771">
          <w:rPr>
            <w:rFonts w:ascii="Arial" w:hAnsi="Arial"/>
            <w:b/>
            <w:sz w:val="24"/>
          </w:rPr>
          <w:t xml:space="preserve"> </w:t>
        </w:r>
      </w:ins>
      <w:ins w:id="15" w:author="mhoppe" w:date="2015-04-21T15:02:00Z">
        <w:r w:rsidR="00250C78" w:rsidRPr="00250C78">
          <w:rPr>
            <w:rFonts w:ascii="Arial" w:hAnsi="Arial"/>
            <w:sz w:val="24"/>
            <w:rPrChange w:id="16" w:author="mhoppe" w:date="2015-04-21T15:03:00Z">
              <w:rPr>
                <w:rFonts w:ascii="Arial" w:hAnsi="Arial"/>
                <w:b/>
                <w:sz w:val="24"/>
              </w:rPr>
            </w:rPrChange>
          </w:rPr>
          <w:t>that</w:t>
        </w:r>
        <w:r w:rsidR="00250C78">
          <w:rPr>
            <w:rFonts w:ascii="Arial" w:hAnsi="Arial"/>
            <w:b/>
            <w:sz w:val="24"/>
          </w:rPr>
          <w:t xml:space="preserve"> </w:t>
        </w:r>
        <w:r w:rsidR="00250C78" w:rsidRPr="0084738E">
          <w:rPr>
            <w:rFonts w:ascii="Arial" w:hAnsi="Arial"/>
            <w:sz w:val="24"/>
          </w:rPr>
          <w:t xml:space="preserve">Members </w:t>
        </w:r>
        <w:r w:rsidR="00250C78" w:rsidRPr="00284152">
          <w:rPr>
            <w:rFonts w:ascii="Arial" w:hAnsi="Arial"/>
            <w:sz w:val="24"/>
          </w:rPr>
          <w:t>and other appropriate Authorities</w:t>
        </w:r>
        <w:r w:rsidR="00250C78">
          <w:rPr>
            <w:rFonts w:ascii="Arial" w:hAnsi="Arial"/>
            <w:sz w:val="24"/>
          </w:rPr>
          <w:t xml:space="preserve"> </w:t>
        </w:r>
        <w:r w:rsidR="00250C78" w:rsidRPr="00284152">
          <w:rPr>
            <w:rFonts w:ascii="Arial" w:hAnsi="Arial"/>
            <w:sz w:val="24"/>
          </w:rPr>
          <w:t>providing, or intending to provide</w:t>
        </w:r>
      </w:ins>
      <w:ins w:id="17" w:author="mhoppe" w:date="2015-04-21T15:08:00Z">
        <w:r w:rsidR="00EE535F">
          <w:rPr>
            <w:rFonts w:ascii="Arial" w:hAnsi="Arial"/>
            <w:sz w:val="24"/>
          </w:rPr>
          <w:t>,</w:t>
        </w:r>
      </w:ins>
      <w:ins w:id="18" w:author="mhoppe" w:date="2015-04-21T15:02:00Z">
        <w:r w:rsidR="00250C78" w:rsidRPr="00284152">
          <w:rPr>
            <w:rFonts w:ascii="Arial" w:hAnsi="Arial"/>
            <w:sz w:val="24"/>
          </w:rPr>
          <w:t xml:space="preserve"> DGNSS services in the frequency band 283.5 – 325 kHz</w:t>
        </w:r>
      </w:ins>
      <w:ins w:id="19" w:author="mhoppe" w:date="2015-04-21T15:08:00Z">
        <w:r w:rsidR="00EE535F">
          <w:rPr>
            <w:rFonts w:ascii="Arial" w:hAnsi="Arial"/>
            <w:sz w:val="24"/>
          </w:rPr>
          <w:t>,</w:t>
        </w:r>
      </w:ins>
      <w:ins w:id="20" w:author="mhoppe" w:date="2015-04-21T15:03:00Z">
        <w:r w:rsidR="00250C78">
          <w:rPr>
            <w:rFonts w:ascii="Arial" w:hAnsi="Arial"/>
            <w:sz w:val="24"/>
          </w:rPr>
          <w:t xml:space="preserve"> </w:t>
        </w:r>
      </w:ins>
      <w:ins w:id="21" w:author="mhoppe" w:date="2015-04-21T14:59:00Z">
        <w:r w:rsidR="00250C78" w:rsidRPr="00250C78">
          <w:rPr>
            <w:rFonts w:ascii="Arial" w:hAnsi="Arial"/>
            <w:sz w:val="24"/>
            <w:rPrChange w:id="22" w:author="mhoppe" w:date="2015-04-21T14:59:00Z">
              <w:rPr>
                <w:rFonts w:ascii="Arial" w:hAnsi="Arial"/>
                <w:b/>
                <w:sz w:val="24"/>
              </w:rPr>
            </w:rPrChange>
          </w:rPr>
          <w:t>a</w:t>
        </w:r>
      </w:ins>
      <w:ins w:id="23" w:author="mhoppe" w:date="2015-04-21T14:53:00Z">
        <w:r w:rsidR="00342AF3" w:rsidRPr="00250C78">
          <w:rPr>
            <w:rFonts w:ascii="Arial" w:hAnsi="Arial"/>
            <w:sz w:val="24"/>
            <w:rPrChange w:id="24" w:author="mhoppe" w:date="2015-04-21T14:59:00Z">
              <w:rPr>
                <w:rFonts w:ascii="Arial" w:hAnsi="Arial"/>
                <w:b/>
                <w:sz w:val="24"/>
              </w:rPr>
            </w:rPrChange>
          </w:rPr>
          <w:t>dopt the d</w:t>
        </w:r>
      </w:ins>
      <w:ins w:id="25" w:author="mhoppe" w:date="2015-04-21T14:51:00Z">
        <w:r w:rsidR="00342AF3" w:rsidRPr="00250C78">
          <w:rPr>
            <w:rFonts w:ascii="Arial" w:hAnsi="Arial"/>
            <w:sz w:val="24"/>
            <w:rPrChange w:id="26" w:author="mhoppe" w:date="2015-04-21T14:59:00Z">
              <w:rPr>
                <w:rFonts w:ascii="Arial" w:hAnsi="Arial"/>
                <w:b/>
                <w:sz w:val="24"/>
              </w:rPr>
            </w:rPrChange>
          </w:rPr>
          <w:t xml:space="preserve">esign and </w:t>
        </w:r>
      </w:ins>
      <w:ins w:id="27" w:author="mhoppe" w:date="2015-04-21T14:53:00Z">
        <w:r w:rsidR="00342AF3" w:rsidRPr="00250C78">
          <w:rPr>
            <w:rFonts w:ascii="Arial" w:hAnsi="Arial"/>
            <w:sz w:val="24"/>
            <w:rPrChange w:id="28" w:author="mhoppe" w:date="2015-04-21T14:59:00Z">
              <w:rPr>
                <w:rFonts w:ascii="Arial" w:hAnsi="Arial"/>
                <w:b/>
                <w:sz w:val="24"/>
              </w:rPr>
            </w:rPrChange>
          </w:rPr>
          <w:t xml:space="preserve">implementation </w:t>
        </w:r>
      </w:ins>
      <w:ins w:id="29" w:author="mhoppe" w:date="2015-04-21T14:54:00Z">
        <w:r w:rsidR="00342AF3" w:rsidRPr="00250C78">
          <w:rPr>
            <w:rFonts w:ascii="Arial" w:hAnsi="Arial"/>
            <w:sz w:val="24"/>
            <w:rPrChange w:id="30" w:author="mhoppe" w:date="2015-04-21T14:59:00Z">
              <w:rPr>
                <w:rFonts w:ascii="Arial" w:hAnsi="Arial"/>
                <w:b/>
                <w:sz w:val="24"/>
              </w:rPr>
            </w:rPrChange>
          </w:rPr>
          <w:t xml:space="preserve">principles set out in </w:t>
        </w:r>
      </w:ins>
      <w:ins w:id="31" w:author="mhoppe" w:date="2015-04-21T14:51:00Z">
        <w:r w:rsidR="00342AF3" w:rsidRPr="00250C78">
          <w:rPr>
            <w:rFonts w:ascii="Arial" w:hAnsi="Arial"/>
            <w:sz w:val="24"/>
            <w:rPrChange w:id="32" w:author="mhoppe" w:date="2015-04-21T14:59:00Z">
              <w:rPr>
                <w:rFonts w:ascii="Arial" w:hAnsi="Arial"/>
                <w:b/>
                <w:sz w:val="24"/>
              </w:rPr>
            </w:rPrChange>
          </w:rPr>
          <w:t xml:space="preserve">the Guideline </w:t>
        </w:r>
        <w:proofErr w:type="spellStart"/>
        <w:r w:rsidR="00342AF3" w:rsidRPr="00250C78">
          <w:rPr>
            <w:rFonts w:ascii="Arial" w:hAnsi="Arial"/>
            <w:sz w:val="24"/>
            <w:rPrChange w:id="33" w:author="mhoppe" w:date="2015-04-21T14:59:00Z">
              <w:rPr>
                <w:rFonts w:ascii="Arial" w:hAnsi="Arial"/>
                <w:b/>
                <w:sz w:val="24"/>
              </w:rPr>
            </w:rPrChange>
          </w:rPr>
          <w:t>xxxx</w:t>
        </w:r>
        <w:proofErr w:type="spellEnd"/>
        <w:r w:rsidR="00342AF3" w:rsidRPr="00250C78">
          <w:rPr>
            <w:rFonts w:ascii="Arial" w:hAnsi="Arial"/>
            <w:sz w:val="24"/>
            <w:rPrChange w:id="34" w:author="mhoppe" w:date="2015-04-21T14:59:00Z">
              <w:rPr>
                <w:rFonts w:ascii="Arial" w:hAnsi="Arial"/>
                <w:b/>
                <w:sz w:val="24"/>
              </w:rPr>
            </w:rPrChange>
          </w:rPr>
          <w:t>.</w:t>
        </w:r>
      </w:ins>
      <w:proofErr w:type="gramEnd"/>
    </w:p>
    <w:p w:rsidR="00342AF3" w:rsidRDefault="00342AF3" w:rsidP="006969DE">
      <w:pPr>
        <w:ind w:left="426" w:right="-45"/>
        <w:jc w:val="both"/>
        <w:rPr>
          <w:ins w:id="35" w:author="mhoppe" w:date="2015-04-21T14:53:00Z"/>
          <w:rFonts w:ascii="Arial" w:hAnsi="Arial"/>
          <w:b/>
          <w:sz w:val="24"/>
        </w:rPr>
      </w:pPr>
    </w:p>
    <w:p w:rsidR="003228FF" w:rsidRDefault="00584746">
      <w:pPr>
        <w:pStyle w:val="Title"/>
        <w:jc w:val="left"/>
        <w:pPrChange w:id="36" w:author="mhoppe" w:date="2015-04-21T14:59:00Z">
          <w:pPr/>
        </w:pPrChange>
      </w:pPr>
      <w:bookmarkStart w:id="37" w:name="_Ref361228803"/>
      <w:bookmarkStart w:id="38" w:name="_Toc359496675"/>
      <w:bookmarkEnd w:id="37"/>
      <w:bookmarkEnd w:id="38"/>
      <w:r>
        <w:t>Recommends that Members maintain and develop</w:t>
      </w:r>
      <w:r w:rsidR="000635F7">
        <w:t xml:space="preserve"> a system of</w:t>
      </w:r>
      <w:r>
        <w:t xml:space="preserve"> PNT services which contribute to resilient PNT</w:t>
      </w:r>
      <w:r w:rsidR="000635F7">
        <w:t xml:space="preserve"> taking into consideration appropriate Guidelines which aid the overall </w:t>
      </w:r>
      <w:r w:rsidR="001A40A0">
        <w:t>principles</w:t>
      </w:r>
      <w:r w:rsidR="000635F7">
        <w:t xml:space="preserve"> given in the Annex.</w:t>
      </w:r>
    </w:p>
    <w:p w:rsidR="000635F7" w:rsidRDefault="000635F7" w:rsidP="000635F7">
      <w:pPr>
        <w:pStyle w:val="Title"/>
        <w:jc w:val="left"/>
      </w:pPr>
    </w:p>
    <w:p w:rsidR="000635F7" w:rsidRDefault="000635F7">
      <w:pPr>
        <w:spacing w:before="0" w:after="0"/>
        <w:rPr>
          <w:rFonts w:ascii="Cambria" w:hAnsi="Cambria"/>
          <w:b/>
          <w:kern w:val="28"/>
          <w:sz w:val="32"/>
        </w:rPr>
      </w:pPr>
      <w:r>
        <w:br w:type="page"/>
      </w:r>
    </w:p>
    <w:p w:rsidR="000635F7" w:rsidRDefault="000635F7" w:rsidP="000635F7">
      <w:pPr>
        <w:pStyle w:val="Title"/>
        <w:jc w:val="left"/>
      </w:pPr>
      <w:r>
        <w:lastRenderedPageBreak/>
        <w:t>Annex</w:t>
      </w:r>
    </w:p>
    <w:p w:rsidR="000635F7" w:rsidRPr="003D486B" w:rsidRDefault="003D486B" w:rsidP="000635F7">
      <w:pPr>
        <w:pStyle w:val="Title"/>
        <w:jc w:val="left"/>
        <w:rPr>
          <w:b w:val="0"/>
        </w:rPr>
      </w:pPr>
      <w:r>
        <w:rPr>
          <w:b w:val="0"/>
        </w:rPr>
        <w:t xml:space="preserve">It is envisaged that a resilient PNT system shall consist of many different elements.  </w:t>
      </w:r>
      <w:r>
        <w:rPr>
          <w:b w:val="0"/>
        </w:rPr>
        <w:fldChar w:fldCharType="begin"/>
      </w:r>
      <w:r>
        <w:rPr>
          <w:b w:val="0"/>
        </w:rPr>
        <w:instrText xml:space="preserve"> REF _Ref417463127 \h </w:instrText>
      </w:r>
      <w:r>
        <w:rPr>
          <w:b w:val="0"/>
        </w:rPr>
      </w:r>
      <w:r>
        <w:rPr>
          <w:b w:val="0"/>
        </w:rPr>
        <w:fldChar w:fldCharType="separate"/>
      </w:r>
      <w:r>
        <w:t xml:space="preserve">Figure </w:t>
      </w:r>
      <w:r>
        <w:rPr>
          <w:noProof/>
        </w:rPr>
        <w:t>1</w:t>
      </w:r>
      <w:r>
        <w:rPr>
          <w:b w:val="0"/>
        </w:rPr>
        <w:fldChar w:fldCharType="end"/>
      </w:r>
      <w:r>
        <w:rPr>
          <w:b w:val="0"/>
        </w:rPr>
        <w:t xml:space="preserve"> can be considered an indication of the different interactions and overarching view.</w:t>
      </w:r>
    </w:p>
    <w:p w:rsidR="003D486B" w:rsidRDefault="003D486B" w:rsidP="003D486B">
      <w:pPr>
        <w:pStyle w:val="Title"/>
        <w:keepNext/>
        <w:jc w:val="left"/>
      </w:pPr>
      <w:r>
        <w:rPr>
          <w:noProof/>
          <w:lang w:eastAsia="en-GB"/>
        </w:rPr>
        <w:drawing>
          <wp:inline distT="0" distB="0" distL="0" distR="0" wp14:anchorId="188199D1" wp14:editId="3EF6B11B">
            <wp:extent cx="5834396" cy="33811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5.JPG"/>
                    <pic:cNvPicPr/>
                  </pic:nvPicPr>
                  <pic:blipFill rotWithShape="1">
                    <a:blip r:embed="rId14">
                      <a:extLst>
                        <a:ext uri="{28A0092B-C50C-407E-A947-70E740481C1C}">
                          <a14:useLocalDpi xmlns:a14="http://schemas.microsoft.com/office/drawing/2010/main" val="0"/>
                        </a:ext>
                      </a:extLst>
                    </a:blip>
                    <a:srcRect r="14763" b="25905"/>
                    <a:stretch/>
                  </pic:blipFill>
                  <pic:spPr bwMode="auto">
                    <a:xfrm>
                      <a:off x="0" y="0"/>
                      <a:ext cx="5841032" cy="3384999"/>
                    </a:xfrm>
                    <a:prstGeom prst="rect">
                      <a:avLst/>
                    </a:prstGeom>
                    <a:ln>
                      <a:noFill/>
                    </a:ln>
                    <a:extLst>
                      <a:ext uri="{53640926-AAD7-44D8-BBD7-CCE9431645EC}">
                        <a14:shadowObscured xmlns:a14="http://schemas.microsoft.com/office/drawing/2010/main"/>
                      </a:ext>
                    </a:extLst>
                  </pic:spPr>
                </pic:pic>
              </a:graphicData>
            </a:graphic>
          </wp:inline>
        </w:drawing>
      </w:r>
    </w:p>
    <w:p w:rsidR="003D486B" w:rsidRDefault="003D486B" w:rsidP="003D486B">
      <w:pPr>
        <w:pStyle w:val="Caption"/>
        <w:jc w:val="left"/>
      </w:pPr>
      <w:bookmarkStart w:id="39" w:name="_Ref417463127"/>
      <w:r>
        <w:t xml:space="preserve">Figure </w:t>
      </w:r>
      <w:r>
        <w:fldChar w:fldCharType="begin"/>
      </w:r>
      <w:r>
        <w:instrText xml:space="preserve"> SEQ Figure \* ARABIC </w:instrText>
      </w:r>
      <w:r>
        <w:fldChar w:fldCharType="separate"/>
      </w:r>
      <w:r>
        <w:rPr>
          <w:noProof/>
        </w:rPr>
        <w:t>1</w:t>
      </w:r>
      <w:r>
        <w:fldChar w:fldCharType="end"/>
      </w:r>
      <w:bookmarkEnd w:id="39"/>
      <w:r>
        <w:t xml:space="preserve">: Overarching view of the different elements </w:t>
      </w:r>
      <w:r w:rsidR="00F45C1A">
        <w:t>which can contribute to</w:t>
      </w:r>
      <w:r>
        <w:t xml:space="preserve"> resilient PNT.</w:t>
      </w:r>
    </w:p>
    <w:p w:rsidR="001A40A0" w:rsidRDefault="001A40A0" w:rsidP="000635F7">
      <w:pPr>
        <w:pStyle w:val="Title"/>
        <w:jc w:val="left"/>
        <w:rPr>
          <w:b w:val="0"/>
        </w:rPr>
      </w:pPr>
      <w:r>
        <w:rPr>
          <w:b w:val="0"/>
        </w:rPr>
        <w:t xml:space="preserve">The </w:t>
      </w:r>
      <w:proofErr w:type="spellStart"/>
      <w:r>
        <w:rPr>
          <w:b w:val="0"/>
        </w:rPr>
        <w:t>provisi</w:t>
      </w:r>
      <w:proofErr w:type="spellEnd"/>
    </w:p>
    <w:p w:rsidR="003D486B" w:rsidRDefault="003D486B" w:rsidP="000635F7">
      <w:pPr>
        <w:pStyle w:val="Title"/>
        <w:jc w:val="left"/>
        <w:rPr>
          <w:b w:val="0"/>
        </w:rPr>
      </w:pPr>
      <w:r>
        <w:rPr>
          <w:b w:val="0"/>
        </w:rPr>
        <w:t>Further information and guidance on how systems should be used and the considerations for their integration can be found in GXXX.</w:t>
      </w:r>
    </w:p>
    <w:p w:rsidR="00F45C1A" w:rsidRPr="003D486B" w:rsidRDefault="00F45C1A" w:rsidP="000635F7">
      <w:pPr>
        <w:pStyle w:val="Title"/>
        <w:jc w:val="left"/>
        <w:rPr>
          <w:b w:val="0"/>
        </w:rPr>
      </w:pPr>
      <w:r>
        <w:rPr>
          <w:b w:val="0"/>
        </w:rPr>
        <w:t xml:space="preserve">Radionavigation system and services available for use in such a system are described in a number of </w:t>
      </w:r>
      <w:r w:rsidR="00F542C3">
        <w:rPr>
          <w:b w:val="0"/>
        </w:rPr>
        <w:t xml:space="preserve">Recommendations and </w:t>
      </w:r>
      <w:r>
        <w:rPr>
          <w:b w:val="0"/>
        </w:rPr>
        <w:t xml:space="preserve">Guidelines, including </w:t>
      </w:r>
      <w:r w:rsidR="0037387F">
        <w:rPr>
          <w:b w:val="0"/>
        </w:rPr>
        <w:t>A-124, R-</w:t>
      </w:r>
      <w:r w:rsidR="00F542C3">
        <w:rPr>
          <w:b w:val="0"/>
        </w:rPr>
        <w:t xml:space="preserve">121, </w:t>
      </w:r>
      <w:r w:rsidR="0037387F">
        <w:rPr>
          <w:b w:val="0"/>
        </w:rPr>
        <w:t xml:space="preserve">R-129, R-135, </w:t>
      </w:r>
      <w:r>
        <w:rPr>
          <w:b w:val="0"/>
        </w:rPr>
        <w:t xml:space="preserve">GXXX, GXXX and </w:t>
      </w:r>
      <w:r w:rsidR="0037387F">
        <w:rPr>
          <w:b w:val="0"/>
        </w:rPr>
        <w:t>the IALA WWRNP</w:t>
      </w:r>
      <w:r>
        <w:rPr>
          <w:b w:val="0"/>
        </w:rPr>
        <w:t xml:space="preserve">. </w:t>
      </w:r>
    </w:p>
    <w:sectPr w:rsidR="00F45C1A" w:rsidRPr="003D486B" w:rsidSect="00032D66">
      <w:headerReference w:type="default" r:id="rId15"/>
      <w:footerReference w:type="even" r:id="rId16"/>
      <w:footerReference w:type="default" r:id="rId17"/>
      <w:headerReference w:type="first" r:id="rId18"/>
      <w:footerReference w:type="first" r:id="rId19"/>
      <w:pgSz w:w="11907" w:h="16834" w:code="9"/>
      <w:pgMar w:top="1797" w:right="1440" w:bottom="1440" w:left="1440" w:header="851"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CB3" w:rsidRDefault="000C7CB3" w:rsidP="003B55C6">
      <w:r>
        <w:separator/>
      </w:r>
    </w:p>
  </w:endnote>
  <w:endnote w:type="continuationSeparator" w:id="0">
    <w:p w:rsidR="000C7CB3" w:rsidRDefault="000C7CB3"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E86771" w:rsidRDefault="00E86771">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AB0851">
      <w:rPr>
        <w:rStyle w:val="PageNumber"/>
        <w:noProof/>
        <w:lang w:val="en-US"/>
      </w:rPr>
      <w:t>2</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AB0851">
      <w:rPr>
        <w:rStyle w:val="PageNumber"/>
        <w:noProof/>
        <w:lang w:val="en-US"/>
      </w:rPr>
      <w:t>5</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CB3" w:rsidRDefault="000C7CB3" w:rsidP="003B55C6">
      <w:r>
        <w:separator/>
      </w:r>
    </w:p>
  </w:footnote>
  <w:footnote w:type="continuationSeparator" w:id="0">
    <w:p w:rsidR="000C7CB3" w:rsidRDefault="000C7CB3" w:rsidP="003B5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jc w:val="center"/>
      <w:rPr>
        <w:rFonts w:ascii="Arial" w:hAnsi="Arial"/>
        <w:sz w:val="18"/>
      </w:rPr>
    </w:pPr>
    <w:r>
      <w:rPr>
        <w:rFonts w:ascii="Arial" w:hAnsi="Arial"/>
        <w:sz w:val="18"/>
      </w:rPr>
      <w:t>Recommendation R-121 on Performance and Monitoring of DGNSS Services</w:t>
    </w:r>
  </w:p>
  <w:p w:rsidR="00E86771" w:rsidRDefault="00E86771">
    <w:pPr>
      <w:jc w:val="center"/>
      <w:rPr>
        <w:rFonts w:ascii="Arial" w:hAnsi="Arial"/>
        <w:sz w:val="18"/>
      </w:rPr>
    </w:pPr>
    <w:proofErr w:type="gramStart"/>
    <w:r>
      <w:rPr>
        <w:rFonts w:ascii="Arial" w:hAnsi="Arial"/>
        <w:sz w:val="18"/>
      </w:rPr>
      <w:t>in</w:t>
    </w:r>
    <w:proofErr w:type="gramEnd"/>
    <w:r>
      <w:rPr>
        <w:rFonts w:ascii="Arial" w:hAnsi="Arial"/>
        <w:sz w:val="18"/>
      </w:rPr>
      <w:t xml:space="preserve"> the frequency band 283.5 – 325 kHz</w:t>
    </w:r>
  </w:p>
  <w:p w:rsidR="00E86771" w:rsidRDefault="00E86771" w:rsidP="004D3171">
    <w:pPr>
      <w:jc w:val="center"/>
      <w:rPr>
        <w:rFonts w:ascii="Arial" w:hAnsi="Arial"/>
        <w:sz w:val="18"/>
      </w:rPr>
    </w:pPr>
    <w:r>
      <w:rPr>
        <w:rFonts w:ascii="Arial" w:hAnsi="Arial"/>
        <w:sz w:val="18"/>
      </w:rPr>
      <w:t xml:space="preserve">June 2001 [Revised </w:t>
    </w:r>
    <w:r w:rsidR="00E07A6A">
      <w:rPr>
        <w:rFonts w:ascii="Arial" w:hAnsi="Arial"/>
        <w:sz w:val="18"/>
      </w:rPr>
      <w:t>April 2015</w:t>
    </w:r>
    <w:r>
      <w:rPr>
        <w:rFonts w:ascii="Arial" w:hAnsi="Arial"/>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Header"/>
      <w:jc w:val="right"/>
      <w:rPr>
        <w:rFonts w:ascii="Arial" w:hAnsi="Arial" w:cs="Arial"/>
        <w:iCs/>
        <w:sz w:val="24"/>
      </w:rPr>
    </w:pPr>
    <w:r>
      <w:rPr>
        <w:rFonts w:ascii="Arial" w:hAnsi="Arial" w:cs="Arial"/>
        <w:iCs/>
        <w:sz w:val="24"/>
      </w:rPr>
      <w:t>ENAV16-13.5</w:t>
    </w:r>
  </w:p>
  <w:p w:rsidR="00E86771" w:rsidRDefault="00E86771">
    <w:pPr>
      <w:pStyle w:val="Header"/>
      <w:jc w:val="right"/>
      <w:rPr>
        <w:rFonts w:ascii="Arial" w:hAnsi="Arial" w:cs="Arial"/>
        <w:sz w:val="24"/>
      </w:rPr>
    </w:pPr>
    <w:r>
      <w:rPr>
        <w:rFonts w:ascii="Arial" w:hAnsi="Arial" w:cs="Arial"/>
        <w:iCs/>
        <w:sz w:val="24"/>
      </w:rPr>
      <w:t>Formerly ENAV15-12.6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A0390"/>
    <w:multiLevelType w:val="hybridMultilevel"/>
    <w:tmpl w:val="BA6A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08149F6"/>
    <w:multiLevelType w:val="multilevel"/>
    <w:tmpl w:val="66869690"/>
    <w:lvl w:ilvl="0">
      <w:start w:val="1"/>
      <w:numFmt w:val="bullet"/>
      <w:lvlText w:val=""/>
      <w:lvlJc w:val="left"/>
      <w:pPr>
        <w:tabs>
          <w:tab w:val="num" w:pos="360"/>
        </w:tabs>
        <w:ind w:left="360" w:hanging="360"/>
      </w:pPr>
      <w:rPr>
        <w:rFonts w:ascii="Wingdings" w:hAnsi="Wingdings" w:hint="default"/>
        <w:u w:color="0000FF"/>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10">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2">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3">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4">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23E54DE9"/>
    <w:multiLevelType w:val="hybridMultilevel"/>
    <w:tmpl w:val="0DC6C866"/>
    <w:lvl w:ilvl="0" w:tplc="01B4C87E">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8D65698"/>
    <w:multiLevelType w:val="hybridMultilevel"/>
    <w:tmpl w:val="8EAE1E0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8">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20">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1">
    <w:nsid w:val="3450304A"/>
    <w:multiLevelType w:val="hybridMultilevel"/>
    <w:tmpl w:val="787E1B3C"/>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50B291F"/>
    <w:multiLevelType w:val="hybridMultilevel"/>
    <w:tmpl w:val="A0F41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5">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nsid w:val="4025149F"/>
    <w:multiLevelType w:val="hybridMultilevel"/>
    <w:tmpl w:val="A496BAF2"/>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8">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9">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nsid w:val="4E8F0D41"/>
    <w:multiLevelType w:val="hybridMultilevel"/>
    <w:tmpl w:val="3A960232"/>
    <w:lvl w:ilvl="0" w:tplc="04070001">
      <w:start w:val="1"/>
      <w:numFmt w:val="bullet"/>
      <w:lvlText w:val=""/>
      <w:lvlJc w:val="left"/>
      <w:pPr>
        <w:ind w:left="1634" w:hanging="360"/>
      </w:pPr>
      <w:rPr>
        <w:rFonts w:ascii="Symbol" w:hAnsi="Symbol" w:hint="default"/>
      </w:rPr>
    </w:lvl>
    <w:lvl w:ilvl="1" w:tplc="04070003" w:tentative="1">
      <w:start w:val="1"/>
      <w:numFmt w:val="bullet"/>
      <w:lvlText w:val="o"/>
      <w:lvlJc w:val="left"/>
      <w:pPr>
        <w:ind w:left="2354" w:hanging="360"/>
      </w:pPr>
      <w:rPr>
        <w:rFonts w:ascii="Courier New" w:hAnsi="Courier New" w:cs="Courier New" w:hint="default"/>
      </w:rPr>
    </w:lvl>
    <w:lvl w:ilvl="2" w:tplc="04070005" w:tentative="1">
      <w:start w:val="1"/>
      <w:numFmt w:val="bullet"/>
      <w:lvlText w:val=""/>
      <w:lvlJc w:val="left"/>
      <w:pPr>
        <w:ind w:left="3074" w:hanging="360"/>
      </w:pPr>
      <w:rPr>
        <w:rFonts w:ascii="Wingdings" w:hAnsi="Wingdings" w:hint="default"/>
      </w:rPr>
    </w:lvl>
    <w:lvl w:ilvl="3" w:tplc="04070001" w:tentative="1">
      <w:start w:val="1"/>
      <w:numFmt w:val="bullet"/>
      <w:lvlText w:val=""/>
      <w:lvlJc w:val="left"/>
      <w:pPr>
        <w:ind w:left="3794" w:hanging="360"/>
      </w:pPr>
      <w:rPr>
        <w:rFonts w:ascii="Symbol" w:hAnsi="Symbol" w:hint="default"/>
      </w:rPr>
    </w:lvl>
    <w:lvl w:ilvl="4" w:tplc="04070003" w:tentative="1">
      <w:start w:val="1"/>
      <w:numFmt w:val="bullet"/>
      <w:lvlText w:val="o"/>
      <w:lvlJc w:val="left"/>
      <w:pPr>
        <w:ind w:left="4514" w:hanging="360"/>
      </w:pPr>
      <w:rPr>
        <w:rFonts w:ascii="Courier New" w:hAnsi="Courier New" w:cs="Courier New" w:hint="default"/>
      </w:rPr>
    </w:lvl>
    <w:lvl w:ilvl="5" w:tplc="04070005" w:tentative="1">
      <w:start w:val="1"/>
      <w:numFmt w:val="bullet"/>
      <w:lvlText w:val=""/>
      <w:lvlJc w:val="left"/>
      <w:pPr>
        <w:ind w:left="5234" w:hanging="360"/>
      </w:pPr>
      <w:rPr>
        <w:rFonts w:ascii="Wingdings" w:hAnsi="Wingdings" w:hint="default"/>
      </w:rPr>
    </w:lvl>
    <w:lvl w:ilvl="6" w:tplc="04070001" w:tentative="1">
      <w:start w:val="1"/>
      <w:numFmt w:val="bullet"/>
      <w:lvlText w:val=""/>
      <w:lvlJc w:val="left"/>
      <w:pPr>
        <w:ind w:left="5954" w:hanging="360"/>
      </w:pPr>
      <w:rPr>
        <w:rFonts w:ascii="Symbol" w:hAnsi="Symbol" w:hint="default"/>
      </w:rPr>
    </w:lvl>
    <w:lvl w:ilvl="7" w:tplc="04070003" w:tentative="1">
      <w:start w:val="1"/>
      <w:numFmt w:val="bullet"/>
      <w:lvlText w:val="o"/>
      <w:lvlJc w:val="left"/>
      <w:pPr>
        <w:ind w:left="6674" w:hanging="360"/>
      </w:pPr>
      <w:rPr>
        <w:rFonts w:ascii="Courier New" w:hAnsi="Courier New" w:cs="Courier New" w:hint="default"/>
      </w:rPr>
    </w:lvl>
    <w:lvl w:ilvl="8" w:tplc="04070005" w:tentative="1">
      <w:start w:val="1"/>
      <w:numFmt w:val="bullet"/>
      <w:lvlText w:val=""/>
      <w:lvlJc w:val="left"/>
      <w:pPr>
        <w:ind w:left="7394" w:hanging="360"/>
      </w:pPr>
      <w:rPr>
        <w:rFonts w:ascii="Wingdings" w:hAnsi="Wingdings" w:hint="default"/>
      </w:rPr>
    </w:lvl>
  </w:abstractNum>
  <w:abstractNum w:abstractNumId="35">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7">
    <w:nsid w:val="54CE271C"/>
    <w:multiLevelType w:val="hybridMultilevel"/>
    <w:tmpl w:val="16725932"/>
    <w:lvl w:ilvl="0" w:tplc="BF103E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9">
    <w:nsid w:val="592410C3"/>
    <w:multiLevelType w:val="hybridMultilevel"/>
    <w:tmpl w:val="0E7290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41">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42">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43">
    <w:nsid w:val="628D0A82"/>
    <w:multiLevelType w:val="multilevel"/>
    <w:tmpl w:val="AF8E7546"/>
    <w:lvl w:ilvl="0">
      <w:start w:val="1"/>
      <w:numFmt w:val="decimal"/>
      <w:lvlText w:val="[%1]"/>
      <w:lvlJc w:val="left"/>
      <w:pPr>
        <w:ind w:left="432" w:hanging="432"/>
      </w:pPr>
      <w:rPr>
        <w:rFonts w:ascii="Calibri" w:hAnsi="Calibri" w:hint="default"/>
        <w:b w:val="0"/>
        <w:i w:val="0"/>
        <w:caps w:val="0"/>
        <w:strike w:val="0"/>
        <w:dstrike w:val="0"/>
        <w:vanish w:val="0"/>
        <w:color w:val="000000"/>
        <w:sz w:val="24"/>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4">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6">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7">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9">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51">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7A061974"/>
    <w:multiLevelType w:val="hybridMultilevel"/>
    <w:tmpl w:val="57B2C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51"/>
  </w:num>
  <w:num w:numId="3">
    <w:abstractNumId w:val="6"/>
  </w:num>
  <w:num w:numId="4">
    <w:abstractNumId w:val="2"/>
  </w:num>
  <w:num w:numId="5">
    <w:abstractNumId w:val="8"/>
  </w:num>
  <w:num w:numId="6">
    <w:abstractNumId w:val="14"/>
  </w:num>
  <w:num w:numId="7">
    <w:abstractNumId w:val="30"/>
  </w:num>
  <w:num w:numId="8">
    <w:abstractNumId w:val="13"/>
  </w:num>
  <w:num w:numId="9">
    <w:abstractNumId w:val="53"/>
  </w:num>
  <w:num w:numId="10">
    <w:abstractNumId w:val="25"/>
  </w:num>
  <w:num w:numId="11">
    <w:abstractNumId w:val="18"/>
  </w:num>
  <w:num w:numId="12">
    <w:abstractNumId w:val="24"/>
  </w:num>
  <w:num w:numId="13">
    <w:abstractNumId w:val="40"/>
  </w:num>
  <w:num w:numId="14">
    <w:abstractNumId w:val="9"/>
  </w:num>
  <w:num w:numId="15">
    <w:abstractNumId w:val="41"/>
  </w:num>
  <w:num w:numId="16">
    <w:abstractNumId w:val="10"/>
  </w:num>
  <w:num w:numId="17">
    <w:abstractNumId w:val="32"/>
  </w:num>
  <w:num w:numId="18">
    <w:abstractNumId w:val="45"/>
  </w:num>
  <w:num w:numId="19">
    <w:abstractNumId w:val="50"/>
  </w:num>
  <w:num w:numId="20">
    <w:abstractNumId w:val="3"/>
  </w:num>
  <w:num w:numId="21">
    <w:abstractNumId w:val="12"/>
  </w:num>
  <w:num w:numId="22">
    <w:abstractNumId w:val="28"/>
  </w:num>
  <w:num w:numId="23">
    <w:abstractNumId w:val="19"/>
  </w:num>
  <w:num w:numId="24">
    <w:abstractNumId w:val="42"/>
  </w:num>
  <w:num w:numId="25">
    <w:abstractNumId w:val="11"/>
  </w:num>
  <w:num w:numId="26">
    <w:abstractNumId w:val="27"/>
  </w:num>
  <w:num w:numId="27">
    <w:abstractNumId w:val="44"/>
  </w:num>
  <w:num w:numId="28">
    <w:abstractNumId w:val="49"/>
  </w:num>
  <w:num w:numId="29">
    <w:abstractNumId w:val="29"/>
  </w:num>
  <w:num w:numId="30">
    <w:abstractNumId w:val="20"/>
  </w:num>
  <w:num w:numId="31">
    <w:abstractNumId w:val="36"/>
  </w:num>
  <w:num w:numId="32">
    <w:abstractNumId w:val="38"/>
  </w:num>
  <w:num w:numId="33">
    <w:abstractNumId w:val="46"/>
  </w:num>
  <w:num w:numId="34">
    <w:abstractNumId w:val="31"/>
  </w:num>
  <w:num w:numId="35">
    <w:abstractNumId w:val="48"/>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6"/>
  </w:num>
  <w:num w:numId="45">
    <w:abstractNumId w:val="37"/>
  </w:num>
  <w:num w:numId="46">
    <w:abstractNumId w:val="21"/>
  </w:num>
  <w:num w:numId="47">
    <w:abstractNumId w:val="2"/>
  </w:num>
  <w:num w:numId="48">
    <w:abstractNumId w:val="34"/>
  </w:num>
  <w:num w:numId="49">
    <w:abstractNumId w:val="52"/>
  </w:num>
  <w:num w:numId="50">
    <w:abstractNumId w:val="2"/>
  </w:num>
  <w:num w:numId="51">
    <w:abstractNumId w:val="2"/>
  </w:num>
  <w:num w:numId="52">
    <w:abstractNumId w:val="15"/>
  </w:num>
  <w:num w:numId="53">
    <w:abstractNumId w:val="17"/>
  </w:num>
  <w:num w:numId="54">
    <w:abstractNumId w:val="5"/>
  </w:num>
  <w:num w:numId="55">
    <w:abstractNumId w:val="47"/>
  </w:num>
  <w:num w:numId="56">
    <w:abstractNumId w:val="2"/>
  </w:num>
  <w:num w:numId="57">
    <w:abstractNumId w:val="43"/>
  </w:num>
  <w:num w:numId="58">
    <w:abstractNumId w:val="39"/>
  </w:num>
  <w:num w:numId="59">
    <w:abstractNumId w:val="22"/>
  </w:num>
  <w:num w:numId="60">
    <w:abstractNumId w:val="35"/>
  </w:num>
  <w:num w:numId="61">
    <w:abstractNumId w:val="2"/>
  </w:num>
  <w:num w:numId="62">
    <w:abstractNumId w:val="2"/>
  </w:num>
  <w:num w:numId="63">
    <w:abstractNumId w:val="2"/>
  </w:num>
  <w:num w:numId="64">
    <w:abstractNumId w:val="2"/>
  </w:num>
  <w:num w:numId="65">
    <w:abstractNumId w:val="7"/>
  </w:num>
  <w:num w:numId="66">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17B62"/>
    <w:rsid w:val="000217AC"/>
    <w:rsid w:val="00021EC8"/>
    <w:rsid w:val="0002217E"/>
    <w:rsid w:val="0002346A"/>
    <w:rsid w:val="00023F33"/>
    <w:rsid w:val="00024BCD"/>
    <w:rsid w:val="00024EF2"/>
    <w:rsid w:val="000252D7"/>
    <w:rsid w:val="0002551C"/>
    <w:rsid w:val="00025630"/>
    <w:rsid w:val="00026551"/>
    <w:rsid w:val="00026BFB"/>
    <w:rsid w:val="00032D66"/>
    <w:rsid w:val="00033452"/>
    <w:rsid w:val="000339C0"/>
    <w:rsid w:val="00033A8B"/>
    <w:rsid w:val="00035173"/>
    <w:rsid w:val="000367C5"/>
    <w:rsid w:val="00036851"/>
    <w:rsid w:val="0004593A"/>
    <w:rsid w:val="0005558F"/>
    <w:rsid w:val="000635F7"/>
    <w:rsid w:val="000718B1"/>
    <w:rsid w:val="00072135"/>
    <w:rsid w:val="00077AA8"/>
    <w:rsid w:val="000829B3"/>
    <w:rsid w:val="00091077"/>
    <w:rsid w:val="00091923"/>
    <w:rsid w:val="000A119A"/>
    <w:rsid w:val="000A151B"/>
    <w:rsid w:val="000A43B6"/>
    <w:rsid w:val="000A4A7B"/>
    <w:rsid w:val="000B02B6"/>
    <w:rsid w:val="000B0D73"/>
    <w:rsid w:val="000B15BD"/>
    <w:rsid w:val="000B43D8"/>
    <w:rsid w:val="000B4BD2"/>
    <w:rsid w:val="000C0646"/>
    <w:rsid w:val="000C3E99"/>
    <w:rsid w:val="000C7CB3"/>
    <w:rsid w:val="000D0A42"/>
    <w:rsid w:val="000D339C"/>
    <w:rsid w:val="000D35D3"/>
    <w:rsid w:val="000D4878"/>
    <w:rsid w:val="000E756B"/>
    <w:rsid w:val="000E7713"/>
    <w:rsid w:val="000F1CF4"/>
    <w:rsid w:val="000F3538"/>
    <w:rsid w:val="00102B29"/>
    <w:rsid w:val="0010352F"/>
    <w:rsid w:val="00107446"/>
    <w:rsid w:val="00110186"/>
    <w:rsid w:val="001121E5"/>
    <w:rsid w:val="00112626"/>
    <w:rsid w:val="0012228A"/>
    <w:rsid w:val="00123039"/>
    <w:rsid w:val="00125ADA"/>
    <w:rsid w:val="00127B22"/>
    <w:rsid w:val="001308BE"/>
    <w:rsid w:val="00131677"/>
    <w:rsid w:val="00132F40"/>
    <w:rsid w:val="00134572"/>
    <w:rsid w:val="00134C09"/>
    <w:rsid w:val="00136A6B"/>
    <w:rsid w:val="00140445"/>
    <w:rsid w:val="00142964"/>
    <w:rsid w:val="0014318C"/>
    <w:rsid w:val="0014485E"/>
    <w:rsid w:val="00145121"/>
    <w:rsid w:val="001503A0"/>
    <w:rsid w:val="00150908"/>
    <w:rsid w:val="00151DF6"/>
    <w:rsid w:val="001565F0"/>
    <w:rsid w:val="0016641F"/>
    <w:rsid w:val="00170A7F"/>
    <w:rsid w:val="00171A7A"/>
    <w:rsid w:val="00183995"/>
    <w:rsid w:val="00184AE8"/>
    <w:rsid w:val="001852FF"/>
    <w:rsid w:val="00187611"/>
    <w:rsid w:val="00190B65"/>
    <w:rsid w:val="00191AA8"/>
    <w:rsid w:val="0019429F"/>
    <w:rsid w:val="00194BC4"/>
    <w:rsid w:val="001967A2"/>
    <w:rsid w:val="00196DED"/>
    <w:rsid w:val="001971B3"/>
    <w:rsid w:val="001A2802"/>
    <w:rsid w:val="001A40A0"/>
    <w:rsid w:val="001A47B2"/>
    <w:rsid w:val="001A731A"/>
    <w:rsid w:val="001A7ED5"/>
    <w:rsid w:val="001B1F11"/>
    <w:rsid w:val="001B1F3F"/>
    <w:rsid w:val="001B227A"/>
    <w:rsid w:val="001B3207"/>
    <w:rsid w:val="001B3F7F"/>
    <w:rsid w:val="001B5B6E"/>
    <w:rsid w:val="001B64AB"/>
    <w:rsid w:val="001B7666"/>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204CC"/>
    <w:rsid w:val="0022464F"/>
    <w:rsid w:val="00224AEE"/>
    <w:rsid w:val="002254CC"/>
    <w:rsid w:val="00226423"/>
    <w:rsid w:val="00230D2F"/>
    <w:rsid w:val="00233EBB"/>
    <w:rsid w:val="002419DF"/>
    <w:rsid w:val="0024346C"/>
    <w:rsid w:val="002439C1"/>
    <w:rsid w:val="00244AC2"/>
    <w:rsid w:val="0024711E"/>
    <w:rsid w:val="00247ACA"/>
    <w:rsid w:val="00247B41"/>
    <w:rsid w:val="00250C78"/>
    <w:rsid w:val="0025208C"/>
    <w:rsid w:val="00252AC6"/>
    <w:rsid w:val="00253118"/>
    <w:rsid w:val="0026007F"/>
    <w:rsid w:val="00263E5F"/>
    <w:rsid w:val="00265BCA"/>
    <w:rsid w:val="002677F1"/>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B660A"/>
    <w:rsid w:val="002C03F8"/>
    <w:rsid w:val="002C1DE8"/>
    <w:rsid w:val="002C2A9D"/>
    <w:rsid w:val="002C6F66"/>
    <w:rsid w:val="002D4F97"/>
    <w:rsid w:val="002D702F"/>
    <w:rsid w:val="002E0D84"/>
    <w:rsid w:val="002E5378"/>
    <w:rsid w:val="002E5543"/>
    <w:rsid w:val="002E5FC3"/>
    <w:rsid w:val="002E7151"/>
    <w:rsid w:val="002E778B"/>
    <w:rsid w:val="002E7C96"/>
    <w:rsid w:val="002F01D3"/>
    <w:rsid w:val="002F0E0E"/>
    <w:rsid w:val="002F37FF"/>
    <w:rsid w:val="002F3FDE"/>
    <w:rsid w:val="00301007"/>
    <w:rsid w:val="00302E4A"/>
    <w:rsid w:val="00303009"/>
    <w:rsid w:val="00304394"/>
    <w:rsid w:val="003045D7"/>
    <w:rsid w:val="00306951"/>
    <w:rsid w:val="00306BFE"/>
    <w:rsid w:val="00306E92"/>
    <w:rsid w:val="00307798"/>
    <w:rsid w:val="003228FF"/>
    <w:rsid w:val="003234D8"/>
    <w:rsid w:val="003242E4"/>
    <w:rsid w:val="00324A1E"/>
    <w:rsid w:val="003256EA"/>
    <w:rsid w:val="00325EEF"/>
    <w:rsid w:val="00326F34"/>
    <w:rsid w:val="003314C0"/>
    <w:rsid w:val="00332872"/>
    <w:rsid w:val="00332AD9"/>
    <w:rsid w:val="0033736D"/>
    <w:rsid w:val="00337F04"/>
    <w:rsid w:val="00340C2C"/>
    <w:rsid w:val="00341A2E"/>
    <w:rsid w:val="00342AF3"/>
    <w:rsid w:val="003447CD"/>
    <w:rsid w:val="00345A8A"/>
    <w:rsid w:val="00347742"/>
    <w:rsid w:val="00350097"/>
    <w:rsid w:val="00352CB0"/>
    <w:rsid w:val="00353F36"/>
    <w:rsid w:val="00354E5D"/>
    <w:rsid w:val="00355665"/>
    <w:rsid w:val="00355DE2"/>
    <w:rsid w:val="00355F9C"/>
    <w:rsid w:val="003561D3"/>
    <w:rsid w:val="00360371"/>
    <w:rsid w:val="00362B0B"/>
    <w:rsid w:val="00370816"/>
    <w:rsid w:val="00370A73"/>
    <w:rsid w:val="00373198"/>
    <w:rsid w:val="0037387F"/>
    <w:rsid w:val="00373E85"/>
    <w:rsid w:val="0037763C"/>
    <w:rsid w:val="0038276A"/>
    <w:rsid w:val="003849FA"/>
    <w:rsid w:val="00385D4E"/>
    <w:rsid w:val="00392D86"/>
    <w:rsid w:val="00393E5E"/>
    <w:rsid w:val="003961A8"/>
    <w:rsid w:val="003963E6"/>
    <w:rsid w:val="00396A3B"/>
    <w:rsid w:val="003A03B2"/>
    <w:rsid w:val="003A0792"/>
    <w:rsid w:val="003A341E"/>
    <w:rsid w:val="003A4875"/>
    <w:rsid w:val="003A539C"/>
    <w:rsid w:val="003B10EF"/>
    <w:rsid w:val="003B127C"/>
    <w:rsid w:val="003B246D"/>
    <w:rsid w:val="003B55C6"/>
    <w:rsid w:val="003B7751"/>
    <w:rsid w:val="003C0DA4"/>
    <w:rsid w:val="003C1F61"/>
    <w:rsid w:val="003C2CE0"/>
    <w:rsid w:val="003C46A5"/>
    <w:rsid w:val="003D23C7"/>
    <w:rsid w:val="003D486B"/>
    <w:rsid w:val="003D5194"/>
    <w:rsid w:val="003D51A3"/>
    <w:rsid w:val="003E479B"/>
    <w:rsid w:val="003F4755"/>
    <w:rsid w:val="003F4757"/>
    <w:rsid w:val="003F521C"/>
    <w:rsid w:val="003F6B92"/>
    <w:rsid w:val="0040253E"/>
    <w:rsid w:val="00405082"/>
    <w:rsid w:val="00407E84"/>
    <w:rsid w:val="00411886"/>
    <w:rsid w:val="00412829"/>
    <w:rsid w:val="00413473"/>
    <w:rsid w:val="004203F8"/>
    <w:rsid w:val="0042152A"/>
    <w:rsid w:val="00422702"/>
    <w:rsid w:val="00422C5F"/>
    <w:rsid w:val="00425149"/>
    <w:rsid w:val="0042763E"/>
    <w:rsid w:val="00431F7A"/>
    <w:rsid w:val="00441C31"/>
    <w:rsid w:val="004422E8"/>
    <w:rsid w:val="00442997"/>
    <w:rsid w:val="0044447C"/>
    <w:rsid w:val="00445352"/>
    <w:rsid w:val="00453149"/>
    <w:rsid w:val="004541C1"/>
    <w:rsid w:val="00454A1E"/>
    <w:rsid w:val="004557D5"/>
    <w:rsid w:val="0046004F"/>
    <w:rsid w:val="00461AE8"/>
    <w:rsid w:val="004620A0"/>
    <w:rsid w:val="00471EAD"/>
    <w:rsid w:val="004756E3"/>
    <w:rsid w:val="004766BD"/>
    <w:rsid w:val="0048357E"/>
    <w:rsid w:val="00486F81"/>
    <w:rsid w:val="00490BA3"/>
    <w:rsid w:val="00490E0A"/>
    <w:rsid w:val="004A1F79"/>
    <w:rsid w:val="004A652F"/>
    <w:rsid w:val="004B157A"/>
    <w:rsid w:val="004B32E3"/>
    <w:rsid w:val="004B3582"/>
    <w:rsid w:val="004B49F1"/>
    <w:rsid w:val="004B6717"/>
    <w:rsid w:val="004B69FB"/>
    <w:rsid w:val="004C07CC"/>
    <w:rsid w:val="004C1FB2"/>
    <w:rsid w:val="004C2FBD"/>
    <w:rsid w:val="004C7685"/>
    <w:rsid w:val="004D0CD8"/>
    <w:rsid w:val="004D3171"/>
    <w:rsid w:val="004D31E7"/>
    <w:rsid w:val="004D4F38"/>
    <w:rsid w:val="004D7B2A"/>
    <w:rsid w:val="004E10AC"/>
    <w:rsid w:val="004E164B"/>
    <w:rsid w:val="004E2A8A"/>
    <w:rsid w:val="004E702D"/>
    <w:rsid w:val="004F01CA"/>
    <w:rsid w:val="004F2544"/>
    <w:rsid w:val="004F2EA9"/>
    <w:rsid w:val="004F3A78"/>
    <w:rsid w:val="004F3A7D"/>
    <w:rsid w:val="004F5017"/>
    <w:rsid w:val="004F54F5"/>
    <w:rsid w:val="004F5C62"/>
    <w:rsid w:val="005011C8"/>
    <w:rsid w:val="005045F7"/>
    <w:rsid w:val="005136DE"/>
    <w:rsid w:val="00514C31"/>
    <w:rsid w:val="0052165E"/>
    <w:rsid w:val="00522C6D"/>
    <w:rsid w:val="00522CFD"/>
    <w:rsid w:val="005238E6"/>
    <w:rsid w:val="00525ABF"/>
    <w:rsid w:val="005274EC"/>
    <w:rsid w:val="00532651"/>
    <w:rsid w:val="00534B7D"/>
    <w:rsid w:val="00541678"/>
    <w:rsid w:val="005505AE"/>
    <w:rsid w:val="005511F6"/>
    <w:rsid w:val="00552225"/>
    <w:rsid w:val="00552AD2"/>
    <w:rsid w:val="00553DBC"/>
    <w:rsid w:val="005541A5"/>
    <w:rsid w:val="00556C87"/>
    <w:rsid w:val="00566F1A"/>
    <w:rsid w:val="00571167"/>
    <w:rsid w:val="00571B2E"/>
    <w:rsid w:val="00577163"/>
    <w:rsid w:val="005807B8"/>
    <w:rsid w:val="005831C8"/>
    <w:rsid w:val="005835D4"/>
    <w:rsid w:val="00583831"/>
    <w:rsid w:val="00584746"/>
    <w:rsid w:val="005855FD"/>
    <w:rsid w:val="0059410B"/>
    <w:rsid w:val="00594A83"/>
    <w:rsid w:val="005A2B96"/>
    <w:rsid w:val="005A3EE0"/>
    <w:rsid w:val="005A4CA7"/>
    <w:rsid w:val="005A5301"/>
    <w:rsid w:val="005A5EBD"/>
    <w:rsid w:val="005B5B72"/>
    <w:rsid w:val="005B74DC"/>
    <w:rsid w:val="005C05BD"/>
    <w:rsid w:val="005C1A1F"/>
    <w:rsid w:val="005C3C01"/>
    <w:rsid w:val="005D0973"/>
    <w:rsid w:val="005E18A9"/>
    <w:rsid w:val="005E35DB"/>
    <w:rsid w:val="005E7392"/>
    <w:rsid w:val="005F00C9"/>
    <w:rsid w:val="005F1207"/>
    <w:rsid w:val="005F44EF"/>
    <w:rsid w:val="005F5132"/>
    <w:rsid w:val="005F53A2"/>
    <w:rsid w:val="00602409"/>
    <w:rsid w:val="006030DB"/>
    <w:rsid w:val="00603AF4"/>
    <w:rsid w:val="006049B6"/>
    <w:rsid w:val="00612D94"/>
    <w:rsid w:val="00616FFB"/>
    <w:rsid w:val="006177BE"/>
    <w:rsid w:val="00617C5E"/>
    <w:rsid w:val="0062372E"/>
    <w:rsid w:val="00626102"/>
    <w:rsid w:val="006315FB"/>
    <w:rsid w:val="006322B6"/>
    <w:rsid w:val="00632FC4"/>
    <w:rsid w:val="00636C86"/>
    <w:rsid w:val="00637A57"/>
    <w:rsid w:val="006403A7"/>
    <w:rsid w:val="00641DF2"/>
    <w:rsid w:val="006421D0"/>
    <w:rsid w:val="00643476"/>
    <w:rsid w:val="00646FD8"/>
    <w:rsid w:val="00651FD7"/>
    <w:rsid w:val="006524B1"/>
    <w:rsid w:val="00655E6D"/>
    <w:rsid w:val="00656654"/>
    <w:rsid w:val="006573C2"/>
    <w:rsid w:val="00661AC0"/>
    <w:rsid w:val="00665BBA"/>
    <w:rsid w:val="00666EEA"/>
    <w:rsid w:val="00667CB5"/>
    <w:rsid w:val="00670040"/>
    <w:rsid w:val="006716BF"/>
    <w:rsid w:val="00672933"/>
    <w:rsid w:val="006761F9"/>
    <w:rsid w:val="00676723"/>
    <w:rsid w:val="00681B3A"/>
    <w:rsid w:val="00682498"/>
    <w:rsid w:val="00684615"/>
    <w:rsid w:val="00684C6A"/>
    <w:rsid w:val="00685BE9"/>
    <w:rsid w:val="00687221"/>
    <w:rsid w:val="0069199B"/>
    <w:rsid w:val="006969DE"/>
    <w:rsid w:val="006A2295"/>
    <w:rsid w:val="006A3BB4"/>
    <w:rsid w:val="006B2854"/>
    <w:rsid w:val="006B2D99"/>
    <w:rsid w:val="006B33FC"/>
    <w:rsid w:val="006B62E1"/>
    <w:rsid w:val="006B7F99"/>
    <w:rsid w:val="006C1D9F"/>
    <w:rsid w:val="006C6635"/>
    <w:rsid w:val="006D02B9"/>
    <w:rsid w:val="006D13F6"/>
    <w:rsid w:val="006D15A1"/>
    <w:rsid w:val="006D23B1"/>
    <w:rsid w:val="006D3724"/>
    <w:rsid w:val="006D3A31"/>
    <w:rsid w:val="006D5D85"/>
    <w:rsid w:val="006E38EA"/>
    <w:rsid w:val="006F5C20"/>
    <w:rsid w:val="006F712C"/>
    <w:rsid w:val="006F7A68"/>
    <w:rsid w:val="00701C9B"/>
    <w:rsid w:val="00703191"/>
    <w:rsid w:val="00703410"/>
    <w:rsid w:val="00705EA3"/>
    <w:rsid w:val="00707EEE"/>
    <w:rsid w:val="007101A7"/>
    <w:rsid w:val="007118CA"/>
    <w:rsid w:val="00712422"/>
    <w:rsid w:val="00714BCF"/>
    <w:rsid w:val="00714C7C"/>
    <w:rsid w:val="0072604A"/>
    <w:rsid w:val="007278F2"/>
    <w:rsid w:val="00733506"/>
    <w:rsid w:val="007338BF"/>
    <w:rsid w:val="00734864"/>
    <w:rsid w:val="00734C65"/>
    <w:rsid w:val="00735082"/>
    <w:rsid w:val="00737FD5"/>
    <w:rsid w:val="00743B3E"/>
    <w:rsid w:val="00743CA8"/>
    <w:rsid w:val="00752C83"/>
    <w:rsid w:val="007544CB"/>
    <w:rsid w:val="00755673"/>
    <w:rsid w:val="007562B5"/>
    <w:rsid w:val="007571CE"/>
    <w:rsid w:val="007578D8"/>
    <w:rsid w:val="007601AC"/>
    <w:rsid w:val="00760376"/>
    <w:rsid w:val="00760721"/>
    <w:rsid w:val="0076083A"/>
    <w:rsid w:val="007615D4"/>
    <w:rsid w:val="00762399"/>
    <w:rsid w:val="007659D1"/>
    <w:rsid w:val="00767FB8"/>
    <w:rsid w:val="007721CE"/>
    <w:rsid w:val="00773167"/>
    <w:rsid w:val="007818A3"/>
    <w:rsid w:val="00785367"/>
    <w:rsid w:val="00787FF8"/>
    <w:rsid w:val="00796A88"/>
    <w:rsid w:val="007A198D"/>
    <w:rsid w:val="007A3769"/>
    <w:rsid w:val="007A3C41"/>
    <w:rsid w:val="007A7242"/>
    <w:rsid w:val="007B21EF"/>
    <w:rsid w:val="007B60B7"/>
    <w:rsid w:val="007B61C5"/>
    <w:rsid w:val="007C2073"/>
    <w:rsid w:val="007C4CBA"/>
    <w:rsid w:val="007C6150"/>
    <w:rsid w:val="007C68A0"/>
    <w:rsid w:val="007D1949"/>
    <w:rsid w:val="007D5A21"/>
    <w:rsid w:val="007D5ABE"/>
    <w:rsid w:val="007D6564"/>
    <w:rsid w:val="007D7AD1"/>
    <w:rsid w:val="007D7E87"/>
    <w:rsid w:val="007D7F23"/>
    <w:rsid w:val="007E0D79"/>
    <w:rsid w:val="007E166C"/>
    <w:rsid w:val="007E4996"/>
    <w:rsid w:val="007E5044"/>
    <w:rsid w:val="007E5472"/>
    <w:rsid w:val="007E5B58"/>
    <w:rsid w:val="007E6316"/>
    <w:rsid w:val="007E6639"/>
    <w:rsid w:val="007E696D"/>
    <w:rsid w:val="007F7A91"/>
    <w:rsid w:val="00806FB6"/>
    <w:rsid w:val="00807483"/>
    <w:rsid w:val="00811ABC"/>
    <w:rsid w:val="008120A0"/>
    <w:rsid w:val="00814616"/>
    <w:rsid w:val="008178C8"/>
    <w:rsid w:val="00824EE0"/>
    <w:rsid w:val="00825C61"/>
    <w:rsid w:val="008302B8"/>
    <w:rsid w:val="00831DBF"/>
    <w:rsid w:val="0083322A"/>
    <w:rsid w:val="008339DD"/>
    <w:rsid w:val="00833CD2"/>
    <w:rsid w:val="00834FD6"/>
    <w:rsid w:val="00835C90"/>
    <w:rsid w:val="00837E7C"/>
    <w:rsid w:val="008414AE"/>
    <w:rsid w:val="008420B8"/>
    <w:rsid w:val="0084685F"/>
    <w:rsid w:val="0085358A"/>
    <w:rsid w:val="00856625"/>
    <w:rsid w:val="00856BB9"/>
    <w:rsid w:val="0087116A"/>
    <w:rsid w:val="00871699"/>
    <w:rsid w:val="00871C29"/>
    <w:rsid w:val="008801AD"/>
    <w:rsid w:val="00882BCF"/>
    <w:rsid w:val="00890672"/>
    <w:rsid w:val="008906EE"/>
    <w:rsid w:val="00894C3A"/>
    <w:rsid w:val="00894FDD"/>
    <w:rsid w:val="00895574"/>
    <w:rsid w:val="008A00F4"/>
    <w:rsid w:val="008A08AC"/>
    <w:rsid w:val="008A3C4C"/>
    <w:rsid w:val="008A5BD0"/>
    <w:rsid w:val="008B09C4"/>
    <w:rsid w:val="008B22E5"/>
    <w:rsid w:val="008B29F4"/>
    <w:rsid w:val="008B70E7"/>
    <w:rsid w:val="008C6086"/>
    <w:rsid w:val="008C7AFF"/>
    <w:rsid w:val="008C7E7E"/>
    <w:rsid w:val="008D4759"/>
    <w:rsid w:val="008E095E"/>
    <w:rsid w:val="008E0E06"/>
    <w:rsid w:val="008E25EF"/>
    <w:rsid w:val="008E2C28"/>
    <w:rsid w:val="008E68AB"/>
    <w:rsid w:val="008E6BEB"/>
    <w:rsid w:val="008F739F"/>
    <w:rsid w:val="00901A18"/>
    <w:rsid w:val="009066D5"/>
    <w:rsid w:val="00914277"/>
    <w:rsid w:val="00914546"/>
    <w:rsid w:val="00921469"/>
    <w:rsid w:val="009239FC"/>
    <w:rsid w:val="00925398"/>
    <w:rsid w:val="009260BD"/>
    <w:rsid w:val="009340BC"/>
    <w:rsid w:val="009349B0"/>
    <w:rsid w:val="00940A74"/>
    <w:rsid w:val="00942276"/>
    <w:rsid w:val="00944BD4"/>
    <w:rsid w:val="00945196"/>
    <w:rsid w:val="009453DB"/>
    <w:rsid w:val="009460EA"/>
    <w:rsid w:val="00946FD3"/>
    <w:rsid w:val="00952395"/>
    <w:rsid w:val="00953405"/>
    <w:rsid w:val="009543EC"/>
    <w:rsid w:val="00954BE4"/>
    <w:rsid w:val="00955CA4"/>
    <w:rsid w:val="0095719C"/>
    <w:rsid w:val="0095792E"/>
    <w:rsid w:val="009605E8"/>
    <w:rsid w:val="00960C87"/>
    <w:rsid w:val="009639B3"/>
    <w:rsid w:val="00964934"/>
    <w:rsid w:val="00967410"/>
    <w:rsid w:val="00970FF6"/>
    <w:rsid w:val="00975F6F"/>
    <w:rsid w:val="00975FEC"/>
    <w:rsid w:val="00976117"/>
    <w:rsid w:val="00981711"/>
    <w:rsid w:val="00981D78"/>
    <w:rsid w:val="00982C3F"/>
    <w:rsid w:val="00987FFE"/>
    <w:rsid w:val="009908ED"/>
    <w:rsid w:val="009933C2"/>
    <w:rsid w:val="009939CB"/>
    <w:rsid w:val="009A2206"/>
    <w:rsid w:val="009A39CC"/>
    <w:rsid w:val="009A46AC"/>
    <w:rsid w:val="009A4F27"/>
    <w:rsid w:val="009A55D1"/>
    <w:rsid w:val="009B312A"/>
    <w:rsid w:val="009B7A82"/>
    <w:rsid w:val="009C2EC7"/>
    <w:rsid w:val="009C5435"/>
    <w:rsid w:val="009C5E92"/>
    <w:rsid w:val="009C74EB"/>
    <w:rsid w:val="009D2807"/>
    <w:rsid w:val="009D5533"/>
    <w:rsid w:val="009E066E"/>
    <w:rsid w:val="009E07A7"/>
    <w:rsid w:val="009E4AC5"/>
    <w:rsid w:val="009E4EB8"/>
    <w:rsid w:val="009E6BD5"/>
    <w:rsid w:val="009E7420"/>
    <w:rsid w:val="009F6633"/>
    <w:rsid w:val="009F68C3"/>
    <w:rsid w:val="00A01283"/>
    <w:rsid w:val="00A057CD"/>
    <w:rsid w:val="00A07FE4"/>
    <w:rsid w:val="00A11D17"/>
    <w:rsid w:val="00A15426"/>
    <w:rsid w:val="00A15BCA"/>
    <w:rsid w:val="00A17886"/>
    <w:rsid w:val="00A17DCD"/>
    <w:rsid w:val="00A2016D"/>
    <w:rsid w:val="00A21350"/>
    <w:rsid w:val="00A240C2"/>
    <w:rsid w:val="00A2462B"/>
    <w:rsid w:val="00A24C8C"/>
    <w:rsid w:val="00A37C6B"/>
    <w:rsid w:val="00A4089B"/>
    <w:rsid w:val="00A41BB0"/>
    <w:rsid w:val="00A420DB"/>
    <w:rsid w:val="00A42129"/>
    <w:rsid w:val="00A42E18"/>
    <w:rsid w:val="00A50FAF"/>
    <w:rsid w:val="00A5162F"/>
    <w:rsid w:val="00A53680"/>
    <w:rsid w:val="00A53D99"/>
    <w:rsid w:val="00A54343"/>
    <w:rsid w:val="00A55B57"/>
    <w:rsid w:val="00A56BE5"/>
    <w:rsid w:val="00A60E3A"/>
    <w:rsid w:val="00A634D3"/>
    <w:rsid w:val="00A663EF"/>
    <w:rsid w:val="00A678E3"/>
    <w:rsid w:val="00A70581"/>
    <w:rsid w:val="00A7079D"/>
    <w:rsid w:val="00A71307"/>
    <w:rsid w:val="00A725C9"/>
    <w:rsid w:val="00A76622"/>
    <w:rsid w:val="00A83950"/>
    <w:rsid w:val="00A8481E"/>
    <w:rsid w:val="00A900FD"/>
    <w:rsid w:val="00A908DD"/>
    <w:rsid w:val="00A915A3"/>
    <w:rsid w:val="00A91E66"/>
    <w:rsid w:val="00A92A81"/>
    <w:rsid w:val="00A92F69"/>
    <w:rsid w:val="00A9543E"/>
    <w:rsid w:val="00A9731F"/>
    <w:rsid w:val="00AA1B27"/>
    <w:rsid w:val="00AA29E7"/>
    <w:rsid w:val="00AA3DBE"/>
    <w:rsid w:val="00AA3FBA"/>
    <w:rsid w:val="00AA6CDC"/>
    <w:rsid w:val="00AA7210"/>
    <w:rsid w:val="00AA7C65"/>
    <w:rsid w:val="00AB0851"/>
    <w:rsid w:val="00AB25C7"/>
    <w:rsid w:val="00AB7B78"/>
    <w:rsid w:val="00AC124C"/>
    <w:rsid w:val="00AC28F1"/>
    <w:rsid w:val="00AD6EDF"/>
    <w:rsid w:val="00AD708C"/>
    <w:rsid w:val="00AE0AD6"/>
    <w:rsid w:val="00AE1E11"/>
    <w:rsid w:val="00AE433E"/>
    <w:rsid w:val="00AE543E"/>
    <w:rsid w:val="00AE71FF"/>
    <w:rsid w:val="00AF293E"/>
    <w:rsid w:val="00AF5319"/>
    <w:rsid w:val="00AF5444"/>
    <w:rsid w:val="00AF670F"/>
    <w:rsid w:val="00B01148"/>
    <w:rsid w:val="00B02BE1"/>
    <w:rsid w:val="00B031CC"/>
    <w:rsid w:val="00B05D29"/>
    <w:rsid w:val="00B11E21"/>
    <w:rsid w:val="00B20C9B"/>
    <w:rsid w:val="00B21558"/>
    <w:rsid w:val="00B21C53"/>
    <w:rsid w:val="00B26009"/>
    <w:rsid w:val="00B30D58"/>
    <w:rsid w:val="00B3177E"/>
    <w:rsid w:val="00B35FAE"/>
    <w:rsid w:val="00B40970"/>
    <w:rsid w:val="00B433E2"/>
    <w:rsid w:val="00B46CF1"/>
    <w:rsid w:val="00B4788A"/>
    <w:rsid w:val="00B51858"/>
    <w:rsid w:val="00B53D0E"/>
    <w:rsid w:val="00B53DCE"/>
    <w:rsid w:val="00B552A9"/>
    <w:rsid w:val="00B6174C"/>
    <w:rsid w:val="00B62A67"/>
    <w:rsid w:val="00B62F0D"/>
    <w:rsid w:val="00B640B3"/>
    <w:rsid w:val="00B711CB"/>
    <w:rsid w:val="00B7269B"/>
    <w:rsid w:val="00B741F4"/>
    <w:rsid w:val="00B778FA"/>
    <w:rsid w:val="00B8501E"/>
    <w:rsid w:val="00B90344"/>
    <w:rsid w:val="00B904A7"/>
    <w:rsid w:val="00B90BFD"/>
    <w:rsid w:val="00BA0F70"/>
    <w:rsid w:val="00BA5133"/>
    <w:rsid w:val="00BB10BB"/>
    <w:rsid w:val="00BB359A"/>
    <w:rsid w:val="00BB5214"/>
    <w:rsid w:val="00BB5B8D"/>
    <w:rsid w:val="00BB7A41"/>
    <w:rsid w:val="00BB7F81"/>
    <w:rsid w:val="00BC12D4"/>
    <w:rsid w:val="00BC2389"/>
    <w:rsid w:val="00BC3689"/>
    <w:rsid w:val="00BD5A3B"/>
    <w:rsid w:val="00BD7B0A"/>
    <w:rsid w:val="00BE518D"/>
    <w:rsid w:val="00BF4348"/>
    <w:rsid w:val="00BF697A"/>
    <w:rsid w:val="00C0361B"/>
    <w:rsid w:val="00C03805"/>
    <w:rsid w:val="00C04033"/>
    <w:rsid w:val="00C0674B"/>
    <w:rsid w:val="00C1022C"/>
    <w:rsid w:val="00C1231C"/>
    <w:rsid w:val="00C138C3"/>
    <w:rsid w:val="00C14A26"/>
    <w:rsid w:val="00C14CCD"/>
    <w:rsid w:val="00C203AE"/>
    <w:rsid w:val="00C205F0"/>
    <w:rsid w:val="00C22928"/>
    <w:rsid w:val="00C2308C"/>
    <w:rsid w:val="00C23527"/>
    <w:rsid w:val="00C2782E"/>
    <w:rsid w:val="00C31634"/>
    <w:rsid w:val="00C33660"/>
    <w:rsid w:val="00C342A7"/>
    <w:rsid w:val="00C349CB"/>
    <w:rsid w:val="00C37334"/>
    <w:rsid w:val="00C40A3F"/>
    <w:rsid w:val="00C4253D"/>
    <w:rsid w:val="00C42EAB"/>
    <w:rsid w:val="00C463D9"/>
    <w:rsid w:val="00C50E1B"/>
    <w:rsid w:val="00C53225"/>
    <w:rsid w:val="00C54485"/>
    <w:rsid w:val="00C54F17"/>
    <w:rsid w:val="00C57472"/>
    <w:rsid w:val="00C57A35"/>
    <w:rsid w:val="00C60257"/>
    <w:rsid w:val="00C643BC"/>
    <w:rsid w:val="00C70F8C"/>
    <w:rsid w:val="00C72E18"/>
    <w:rsid w:val="00C731D7"/>
    <w:rsid w:val="00C75B50"/>
    <w:rsid w:val="00C7677B"/>
    <w:rsid w:val="00C76966"/>
    <w:rsid w:val="00C7729C"/>
    <w:rsid w:val="00C779FF"/>
    <w:rsid w:val="00C81A9D"/>
    <w:rsid w:val="00C9306B"/>
    <w:rsid w:val="00C930D0"/>
    <w:rsid w:val="00C943F4"/>
    <w:rsid w:val="00C97BE9"/>
    <w:rsid w:val="00CA00FD"/>
    <w:rsid w:val="00CA3D24"/>
    <w:rsid w:val="00CA5601"/>
    <w:rsid w:val="00CA6846"/>
    <w:rsid w:val="00CA7AD0"/>
    <w:rsid w:val="00CB22ED"/>
    <w:rsid w:val="00CB38F2"/>
    <w:rsid w:val="00CB5094"/>
    <w:rsid w:val="00CC0FCE"/>
    <w:rsid w:val="00CC115D"/>
    <w:rsid w:val="00CC14B9"/>
    <w:rsid w:val="00CC3446"/>
    <w:rsid w:val="00CC729A"/>
    <w:rsid w:val="00CD1F7D"/>
    <w:rsid w:val="00CD2279"/>
    <w:rsid w:val="00CD235A"/>
    <w:rsid w:val="00CD2436"/>
    <w:rsid w:val="00CD3577"/>
    <w:rsid w:val="00CD4EE8"/>
    <w:rsid w:val="00CE0E73"/>
    <w:rsid w:val="00CE1589"/>
    <w:rsid w:val="00CE1D19"/>
    <w:rsid w:val="00CE6082"/>
    <w:rsid w:val="00CE63C0"/>
    <w:rsid w:val="00D01073"/>
    <w:rsid w:val="00D056AA"/>
    <w:rsid w:val="00D076C0"/>
    <w:rsid w:val="00D12DE4"/>
    <w:rsid w:val="00D13055"/>
    <w:rsid w:val="00D13965"/>
    <w:rsid w:val="00D14CB1"/>
    <w:rsid w:val="00D158FD"/>
    <w:rsid w:val="00D20470"/>
    <w:rsid w:val="00D20C9C"/>
    <w:rsid w:val="00D216C4"/>
    <w:rsid w:val="00D2293D"/>
    <w:rsid w:val="00D24471"/>
    <w:rsid w:val="00D25311"/>
    <w:rsid w:val="00D2552A"/>
    <w:rsid w:val="00D25980"/>
    <w:rsid w:val="00D276F4"/>
    <w:rsid w:val="00D30703"/>
    <w:rsid w:val="00D3529E"/>
    <w:rsid w:val="00D37ECC"/>
    <w:rsid w:val="00D44130"/>
    <w:rsid w:val="00D457AE"/>
    <w:rsid w:val="00D45835"/>
    <w:rsid w:val="00D45EE4"/>
    <w:rsid w:val="00D466B5"/>
    <w:rsid w:val="00D5236D"/>
    <w:rsid w:val="00D5311E"/>
    <w:rsid w:val="00D53966"/>
    <w:rsid w:val="00D55DC7"/>
    <w:rsid w:val="00D57DCE"/>
    <w:rsid w:val="00D57EAC"/>
    <w:rsid w:val="00D64BE7"/>
    <w:rsid w:val="00D65533"/>
    <w:rsid w:val="00D67827"/>
    <w:rsid w:val="00D7012C"/>
    <w:rsid w:val="00D72CD2"/>
    <w:rsid w:val="00D7473C"/>
    <w:rsid w:val="00D77C35"/>
    <w:rsid w:val="00D77E9A"/>
    <w:rsid w:val="00D81720"/>
    <w:rsid w:val="00D819DA"/>
    <w:rsid w:val="00D84043"/>
    <w:rsid w:val="00D84F2F"/>
    <w:rsid w:val="00D96D9A"/>
    <w:rsid w:val="00D96E7B"/>
    <w:rsid w:val="00DA008C"/>
    <w:rsid w:val="00DA082C"/>
    <w:rsid w:val="00DA15F5"/>
    <w:rsid w:val="00DA2BA0"/>
    <w:rsid w:val="00DA33A0"/>
    <w:rsid w:val="00DA4145"/>
    <w:rsid w:val="00DB0D34"/>
    <w:rsid w:val="00DB14BC"/>
    <w:rsid w:val="00DB49EB"/>
    <w:rsid w:val="00DB750E"/>
    <w:rsid w:val="00DC3512"/>
    <w:rsid w:val="00DC5AE3"/>
    <w:rsid w:val="00DC76B3"/>
    <w:rsid w:val="00DC7D2D"/>
    <w:rsid w:val="00DD1A29"/>
    <w:rsid w:val="00DD2686"/>
    <w:rsid w:val="00DD3227"/>
    <w:rsid w:val="00DD569E"/>
    <w:rsid w:val="00DD6175"/>
    <w:rsid w:val="00DD70CE"/>
    <w:rsid w:val="00DE04B4"/>
    <w:rsid w:val="00DE2803"/>
    <w:rsid w:val="00DE36C2"/>
    <w:rsid w:val="00DE4997"/>
    <w:rsid w:val="00DE49CC"/>
    <w:rsid w:val="00DF0CFF"/>
    <w:rsid w:val="00DF2A09"/>
    <w:rsid w:val="00DF2B95"/>
    <w:rsid w:val="00DF5205"/>
    <w:rsid w:val="00DF58FA"/>
    <w:rsid w:val="00DF5C49"/>
    <w:rsid w:val="00E00E19"/>
    <w:rsid w:val="00E07A6A"/>
    <w:rsid w:val="00E12CBB"/>
    <w:rsid w:val="00E21E01"/>
    <w:rsid w:val="00E22325"/>
    <w:rsid w:val="00E22E75"/>
    <w:rsid w:val="00E2495F"/>
    <w:rsid w:val="00E25997"/>
    <w:rsid w:val="00E25CA2"/>
    <w:rsid w:val="00E3270A"/>
    <w:rsid w:val="00E338D7"/>
    <w:rsid w:val="00E34C0F"/>
    <w:rsid w:val="00E36560"/>
    <w:rsid w:val="00E37648"/>
    <w:rsid w:val="00E4096F"/>
    <w:rsid w:val="00E43ADC"/>
    <w:rsid w:val="00E450DD"/>
    <w:rsid w:val="00E5016A"/>
    <w:rsid w:val="00E51E3F"/>
    <w:rsid w:val="00E526DA"/>
    <w:rsid w:val="00E60D70"/>
    <w:rsid w:val="00E61C52"/>
    <w:rsid w:val="00E632C0"/>
    <w:rsid w:val="00E638F8"/>
    <w:rsid w:val="00E67B54"/>
    <w:rsid w:val="00E70D69"/>
    <w:rsid w:val="00E719AD"/>
    <w:rsid w:val="00E73D21"/>
    <w:rsid w:val="00E74C99"/>
    <w:rsid w:val="00E75AAE"/>
    <w:rsid w:val="00E76235"/>
    <w:rsid w:val="00E80790"/>
    <w:rsid w:val="00E809DD"/>
    <w:rsid w:val="00E80F06"/>
    <w:rsid w:val="00E86771"/>
    <w:rsid w:val="00E86E35"/>
    <w:rsid w:val="00E91B55"/>
    <w:rsid w:val="00E924C2"/>
    <w:rsid w:val="00E93E33"/>
    <w:rsid w:val="00E947D1"/>
    <w:rsid w:val="00E970AA"/>
    <w:rsid w:val="00EA3177"/>
    <w:rsid w:val="00EA7C23"/>
    <w:rsid w:val="00EB15BE"/>
    <w:rsid w:val="00EB2011"/>
    <w:rsid w:val="00EB2A0A"/>
    <w:rsid w:val="00EB3E05"/>
    <w:rsid w:val="00EB3F97"/>
    <w:rsid w:val="00EB4199"/>
    <w:rsid w:val="00EB5C5E"/>
    <w:rsid w:val="00EC41B5"/>
    <w:rsid w:val="00EC4D94"/>
    <w:rsid w:val="00EC52D4"/>
    <w:rsid w:val="00EC6B71"/>
    <w:rsid w:val="00ED0B9C"/>
    <w:rsid w:val="00ED3619"/>
    <w:rsid w:val="00ED77A2"/>
    <w:rsid w:val="00ED7FC7"/>
    <w:rsid w:val="00EE02E1"/>
    <w:rsid w:val="00EE1B85"/>
    <w:rsid w:val="00EE1F85"/>
    <w:rsid w:val="00EE2B8C"/>
    <w:rsid w:val="00EE535F"/>
    <w:rsid w:val="00EE5F9B"/>
    <w:rsid w:val="00EF0482"/>
    <w:rsid w:val="00EF1E91"/>
    <w:rsid w:val="00EF42D3"/>
    <w:rsid w:val="00F0373B"/>
    <w:rsid w:val="00F06783"/>
    <w:rsid w:val="00F06BFC"/>
    <w:rsid w:val="00F115D5"/>
    <w:rsid w:val="00F12935"/>
    <w:rsid w:val="00F142D8"/>
    <w:rsid w:val="00F14FCE"/>
    <w:rsid w:val="00F20991"/>
    <w:rsid w:val="00F21B65"/>
    <w:rsid w:val="00F256C2"/>
    <w:rsid w:val="00F31790"/>
    <w:rsid w:val="00F344EF"/>
    <w:rsid w:val="00F37590"/>
    <w:rsid w:val="00F37F2C"/>
    <w:rsid w:val="00F45BFC"/>
    <w:rsid w:val="00F45C1A"/>
    <w:rsid w:val="00F50E6D"/>
    <w:rsid w:val="00F53031"/>
    <w:rsid w:val="00F534E1"/>
    <w:rsid w:val="00F542C3"/>
    <w:rsid w:val="00F576FD"/>
    <w:rsid w:val="00F61605"/>
    <w:rsid w:val="00F642EE"/>
    <w:rsid w:val="00F66ECB"/>
    <w:rsid w:val="00F67D5A"/>
    <w:rsid w:val="00F67DED"/>
    <w:rsid w:val="00F76787"/>
    <w:rsid w:val="00F849F7"/>
    <w:rsid w:val="00F91D8E"/>
    <w:rsid w:val="00F92C80"/>
    <w:rsid w:val="00F944A2"/>
    <w:rsid w:val="00F95CAF"/>
    <w:rsid w:val="00F97956"/>
    <w:rsid w:val="00F97AFD"/>
    <w:rsid w:val="00F97C5F"/>
    <w:rsid w:val="00FA057B"/>
    <w:rsid w:val="00FA224A"/>
    <w:rsid w:val="00FA22C0"/>
    <w:rsid w:val="00FA3305"/>
    <w:rsid w:val="00FA361C"/>
    <w:rsid w:val="00FA60FD"/>
    <w:rsid w:val="00FA63D6"/>
    <w:rsid w:val="00FA72E7"/>
    <w:rsid w:val="00FB3E4F"/>
    <w:rsid w:val="00FB69C7"/>
    <w:rsid w:val="00FB7CD5"/>
    <w:rsid w:val="00FC1E6E"/>
    <w:rsid w:val="00FC21E0"/>
    <w:rsid w:val="00FC29BA"/>
    <w:rsid w:val="00FC7415"/>
    <w:rsid w:val="00FC7BF1"/>
    <w:rsid w:val="00FD4442"/>
    <w:rsid w:val="00FD6EA0"/>
    <w:rsid w:val="00FD7EF3"/>
    <w:rsid w:val="00FE38C4"/>
    <w:rsid w:val="00FE65EE"/>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Emphasis">
    <w:name w:val="Emphasis"/>
    <w:basedOn w:val="DefaultParagraphFont"/>
    <w:uiPriority w:val="99"/>
    <w:qFormat/>
    <w:rsid w:val="00A9543E"/>
    <w:rPr>
      <w:rFonts w:cs="Times New Roman"/>
      <w:i/>
      <w:iCs/>
    </w:rPr>
  </w:style>
  <w:style w:type="character" w:customStyle="1" w:styleId="apple-converted-space">
    <w:name w:val="apple-converted-space"/>
    <w:basedOn w:val="DefaultParagraphFont"/>
    <w:uiPriority w:val="99"/>
    <w:rsid w:val="00A9543E"/>
    <w:rPr>
      <w:rFonts w:cs="Times New Roman"/>
    </w:rPr>
  </w:style>
  <w:style w:type="character" w:styleId="PlaceholderText">
    <w:name w:val="Placeholder Text"/>
    <w:basedOn w:val="DefaultParagraphFont"/>
    <w:uiPriority w:val="99"/>
    <w:semiHidden/>
    <w:rsid w:val="00360371"/>
    <w:rPr>
      <w:color w:val="808080"/>
    </w:rPr>
  </w:style>
  <w:style w:type="paragraph" w:customStyle="1" w:styleId="Bullet1">
    <w:name w:val="Bullet 1"/>
    <w:basedOn w:val="Normal"/>
    <w:qFormat/>
    <w:rsid w:val="00584746"/>
    <w:pPr>
      <w:numPr>
        <w:numId w:val="66"/>
      </w:numPr>
      <w:spacing w:before="0" w:after="120"/>
      <w:jc w:val="both"/>
      <w:outlineLvl w:val="0"/>
    </w:pPr>
    <w:rPr>
      <w:rFonts w:ascii="Arial" w:eastAsia="Calibri" w:hAnsi="Arial" w:cs="Arial"/>
      <w:sz w:val="22"/>
      <w:szCs w:val="22"/>
      <w:lang w:eastAsia="en-GB"/>
    </w:rPr>
  </w:style>
  <w:style w:type="paragraph" w:customStyle="1" w:styleId="Bullet2">
    <w:name w:val="Bullet 2"/>
    <w:basedOn w:val="Normal"/>
    <w:qFormat/>
    <w:rsid w:val="00584746"/>
    <w:pPr>
      <w:numPr>
        <w:ilvl w:val="1"/>
        <w:numId w:val="66"/>
      </w:numPr>
      <w:spacing w:before="0" w:after="120"/>
      <w:jc w:val="both"/>
    </w:pPr>
    <w:rPr>
      <w:rFonts w:ascii="Arial" w:eastAsia="Calibri" w:hAnsi="Arial" w:cs="Arial"/>
      <w:sz w:val="22"/>
      <w:szCs w:val="22"/>
      <w:lang w:eastAsia="en-GB"/>
    </w:rPr>
  </w:style>
  <w:style w:type="paragraph" w:customStyle="1" w:styleId="Bullet3">
    <w:name w:val="Bullet 3"/>
    <w:basedOn w:val="Normal"/>
    <w:rsid w:val="00584746"/>
    <w:pPr>
      <w:numPr>
        <w:ilvl w:val="2"/>
        <w:numId w:val="66"/>
      </w:numPr>
      <w:spacing w:before="0"/>
      <w:jc w:val="both"/>
    </w:pPr>
    <w:rPr>
      <w:rFonts w:ascii="Arial" w:eastAsia="Calibri" w:hAnsi="Arial"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Emphasis">
    <w:name w:val="Emphasis"/>
    <w:basedOn w:val="DefaultParagraphFont"/>
    <w:uiPriority w:val="99"/>
    <w:qFormat/>
    <w:rsid w:val="00A9543E"/>
    <w:rPr>
      <w:rFonts w:cs="Times New Roman"/>
      <w:i/>
      <w:iCs/>
    </w:rPr>
  </w:style>
  <w:style w:type="character" w:customStyle="1" w:styleId="apple-converted-space">
    <w:name w:val="apple-converted-space"/>
    <w:basedOn w:val="DefaultParagraphFont"/>
    <w:uiPriority w:val="99"/>
    <w:rsid w:val="00A9543E"/>
    <w:rPr>
      <w:rFonts w:cs="Times New Roman"/>
    </w:rPr>
  </w:style>
  <w:style w:type="character" w:styleId="PlaceholderText">
    <w:name w:val="Placeholder Text"/>
    <w:basedOn w:val="DefaultParagraphFont"/>
    <w:uiPriority w:val="99"/>
    <w:semiHidden/>
    <w:rsid w:val="00360371"/>
    <w:rPr>
      <w:color w:val="808080"/>
    </w:rPr>
  </w:style>
  <w:style w:type="paragraph" w:customStyle="1" w:styleId="Bullet1">
    <w:name w:val="Bullet 1"/>
    <w:basedOn w:val="Normal"/>
    <w:qFormat/>
    <w:rsid w:val="00584746"/>
    <w:pPr>
      <w:numPr>
        <w:numId w:val="66"/>
      </w:numPr>
      <w:spacing w:before="0" w:after="120"/>
      <w:jc w:val="both"/>
      <w:outlineLvl w:val="0"/>
    </w:pPr>
    <w:rPr>
      <w:rFonts w:ascii="Arial" w:eastAsia="Calibri" w:hAnsi="Arial" w:cs="Arial"/>
      <w:sz w:val="22"/>
      <w:szCs w:val="22"/>
      <w:lang w:eastAsia="en-GB"/>
    </w:rPr>
  </w:style>
  <w:style w:type="paragraph" w:customStyle="1" w:styleId="Bullet2">
    <w:name w:val="Bullet 2"/>
    <w:basedOn w:val="Normal"/>
    <w:qFormat/>
    <w:rsid w:val="00584746"/>
    <w:pPr>
      <w:numPr>
        <w:ilvl w:val="1"/>
        <w:numId w:val="66"/>
      </w:numPr>
      <w:spacing w:before="0" w:after="120"/>
      <w:jc w:val="both"/>
    </w:pPr>
    <w:rPr>
      <w:rFonts w:ascii="Arial" w:eastAsia="Calibri" w:hAnsi="Arial" w:cs="Arial"/>
      <w:sz w:val="22"/>
      <w:szCs w:val="22"/>
      <w:lang w:eastAsia="en-GB"/>
    </w:rPr>
  </w:style>
  <w:style w:type="paragraph" w:customStyle="1" w:styleId="Bullet3">
    <w:name w:val="Bullet 3"/>
    <w:basedOn w:val="Normal"/>
    <w:rsid w:val="00584746"/>
    <w:pPr>
      <w:numPr>
        <w:ilvl w:val="2"/>
        <w:numId w:val="66"/>
      </w:numPr>
      <w:spacing w:before="0"/>
      <w:jc w:val="both"/>
    </w:pPr>
    <w:rPr>
      <w:rFonts w:ascii="Arial" w:eastAsia="Calibri" w:hAnsi="Arial"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 w:id="928388490">
      <w:bodyDiv w:val="1"/>
      <w:marLeft w:val="0"/>
      <w:marRight w:val="0"/>
      <w:marTop w:val="0"/>
      <w:marBottom w:val="0"/>
      <w:divBdr>
        <w:top w:val="none" w:sz="0" w:space="0" w:color="auto"/>
        <w:left w:val="none" w:sz="0" w:space="0" w:color="auto"/>
        <w:bottom w:val="none" w:sz="0" w:space="0" w:color="auto"/>
        <w:right w:val="none" w:sz="0" w:space="0" w:color="auto"/>
      </w:divBdr>
    </w:div>
    <w:div w:id="1220894341">
      <w:bodyDiv w:val="1"/>
      <w:marLeft w:val="0"/>
      <w:marRight w:val="0"/>
      <w:marTop w:val="0"/>
      <w:marBottom w:val="0"/>
      <w:divBdr>
        <w:top w:val="none" w:sz="0" w:space="0" w:color="auto"/>
        <w:left w:val="none" w:sz="0" w:space="0" w:color="auto"/>
        <w:bottom w:val="none" w:sz="0" w:space="0" w:color="auto"/>
        <w:right w:val="none" w:sz="0" w:space="0" w:color="auto"/>
      </w:divBdr>
    </w:div>
    <w:div w:id="180580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ontact@iala-ais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3334D-8EA7-43AB-B2CC-00BD7841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576</Words>
  <Characters>3767</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Alan Grant</cp:lastModifiedBy>
  <cp:revision>2</cp:revision>
  <cp:lastPrinted>2014-09-16T15:44:00Z</cp:lastPrinted>
  <dcterms:created xsi:type="dcterms:W3CDTF">2015-04-23T07:56:00Z</dcterms:created>
  <dcterms:modified xsi:type="dcterms:W3CDTF">2015-04-23T07:56:00Z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